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body>
    <w:p w:rsidRPr="00FC5907" w:rsidR="002871F9" w:rsidP="00777421" w:rsidRDefault="00EB32F7" w14:paraId="48E6C409" w14:textId="0A18B9E2">
      <w:pPr>
        <w:spacing w:after="0"/>
        <w:ind w:hanging="567"/>
        <w:rPr>
          <w:rFonts w:ascii="Arial" w:hAnsi="Arial" w:cs="Arial"/>
          <w:sz w:val="18"/>
          <w:szCs w:val="18"/>
        </w:rPr>
      </w:pPr>
      <w:r w:rsidRPr="00FC5907">
        <w:rPr>
          <w:rFonts w:ascii="Arial" w:hAnsi="Arial" w:cs="Arial"/>
          <w:sz w:val="18"/>
          <w:szCs w:val="18"/>
        </w:rPr>
        <w:t xml:space="preserve">           </w:t>
      </w:r>
      <w:r w:rsidRPr="00FC5907" w:rsidR="002871F9">
        <w:rPr>
          <w:rFonts w:ascii="Arial" w:hAnsi="Arial" w:cs="Arial"/>
          <w:sz w:val="18"/>
          <w:szCs w:val="18"/>
        </w:rPr>
        <w:t>R0</w:t>
      </w:r>
      <w:r w:rsidRPr="00FC5907" w:rsidR="63F521C1">
        <w:rPr>
          <w:rFonts w:ascii="Arial" w:hAnsi="Arial" w:cs="Arial"/>
          <w:sz w:val="18"/>
          <w:szCs w:val="18"/>
        </w:rPr>
        <w:t>19</w:t>
      </w:r>
      <w:r w:rsidRPr="00FC5907" w:rsidR="002871F9">
        <w:rPr>
          <w:rFonts w:ascii="Arial" w:hAnsi="Arial" w:cs="Arial"/>
          <w:sz w:val="18"/>
          <w:szCs w:val="18"/>
        </w:rPr>
        <w:t>. Información Estadística sobre el Servicio Mayorista de Usuario Visitante</w:t>
      </w:r>
    </w:p>
    <w:p w:rsidRPr="00FC5907" w:rsidR="002871F9" w:rsidP="002871F9" w:rsidRDefault="002871F9" w14:paraId="672A6659" w14:textId="77777777">
      <w:pPr>
        <w:spacing w:after="0"/>
        <w:rPr>
          <w:rFonts w:ascii="Arial" w:hAnsi="Arial" w:cs="Arial"/>
          <w:sz w:val="18"/>
          <w:szCs w:val="18"/>
        </w:rPr>
      </w:pPr>
    </w:p>
    <w:tbl>
      <w:tblPr>
        <w:tblStyle w:val="Tablaconcuadrcula"/>
        <w:tblW w:w="9138" w:type="dxa"/>
        <w:jc w:val="center"/>
        <w:tblLayout w:type="fixed"/>
        <w:tblLook w:val="04A0" w:firstRow="1" w:lastRow="0" w:firstColumn="1" w:lastColumn="0" w:noHBand="0" w:noVBand="1"/>
      </w:tblPr>
      <w:tblGrid>
        <w:gridCol w:w="314"/>
        <w:gridCol w:w="326"/>
        <w:gridCol w:w="368"/>
        <w:gridCol w:w="206"/>
        <w:gridCol w:w="191"/>
        <w:gridCol w:w="530"/>
        <w:gridCol w:w="250"/>
        <w:gridCol w:w="185"/>
        <w:gridCol w:w="172"/>
        <w:gridCol w:w="1115"/>
        <w:gridCol w:w="341"/>
        <w:gridCol w:w="218"/>
        <w:gridCol w:w="141"/>
        <w:gridCol w:w="557"/>
        <w:gridCol w:w="398"/>
        <w:gridCol w:w="464"/>
        <w:gridCol w:w="361"/>
        <w:gridCol w:w="172"/>
        <w:gridCol w:w="151"/>
        <w:gridCol w:w="60"/>
        <w:gridCol w:w="907"/>
        <w:gridCol w:w="380"/>
        <w:gridCol w:w="839"/>
        <w:gridCol w:w="60"/>
        <w:gridCol w:w="432"/>
      </w:tblGrid>
      <w:tr w:rsidRPr="00FC5907" w:rsidR="002871F9" w:rsidTr="012A6611" w14:paraId="4B185F2B" w14:textId="77777777">
        <w:trPr>
          <w:trHeight w:val="573"/>
          <w:jc w:val="center"/>
        </w:trPr>
        <w:tc>
          <w:tcPr>
            <w:tcW w:w="6579" w:type="dxa"/>
            <w:gridSpan w:val="20"/>
            <w:tcMar/>
            <w:vAlign w:val="center"/>
          </w:tcPr>
          <w:p w:rsidRPr="00FC5907" w:rsidR="002871F9" w:rsidP="00480DBE" w:rsidRDefault="002871F9" w14:paraId="13445704" w14:textId="77777777">
            <w:pPr>
              <w:jc w:val="center"/>
              <w:rPr>
                <w:rFonts w:ascii="Arial" w:hAnsi="Arial" w:cs="Arial"/>
              </w:rPr>
            </w:pPr>
            <w:r w:rsidRPr="00FC5907">
              <w:rPr>
                <w:rFonts w:ascii="Arial" w:hAnsi="Arial" w:cs="Arial"/>
                <w:b/>
                <w:sz w:val="18"/>
                <w:szCs w:val="18"/>
              </w:rPr>
              <w:t>ENTREGA DE INFORMACIÓN ESTADÍSTICA SOBRE EL SERVICIO MAYORISTA DE USUARIO VISITANTE</w:t>
            </w:r>
          </w:p>
        </w:tc>
        <w:tc>
          <w:tcPr>
            <w:tcW w:w="2559" w:type="dxa"/>
            <w:gridSpan w:val="5"/>
            <w:tcMar/>
            <w:vAlign w:val="center"/>
          </w:tcPr>
          <w:p w:rsidRPr="00FC5907" w:rsidR="002871F9" w:rsidP="00480DBE" w:rsidRDefault="002871F9" w14:paraId="0A37501D" w14:textId="77777777">
            <w:pPr>
              <w:jc w:val="center"/>
              <w:rPr>
                <w:rFonts w:ascii="Arial" w:hAnsi="Arial" w:cs="Arial"/>
              </w:rPr>
            </w:pPr>
            <w:r w:rsidRPr="00FC5907">
              <w:rPr>
                <w:rFonts w:ascii="Arial" w:hAnsi="Arial" w:cs="Arial"/>
                <w:noProof/>
                <w:color w:val="2B579A"/>
                <w:shd w:val="clear" w:color="auto" w:fill="E6E6E6"/>
                <w:lang w:eastAsia="es-MX"/>
              </w:rPr>
              <w:drawing>
                <wp:inline distT="0" distB="0" distL="0" distR="0" wp14:anchorId="74563466" wp14:editId="2A251F2C">
                  <wp:extent cx="862669" cy="629786"/>
                  <wp:effectExtent l="0" t="0" r="0" b="0"/>
                  <wp:docPr id="13" name="Imagen 13" descr="d:\Users\juan.bonifacio\Downloads\curso BIT imagenes\ift11_Cimg_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Users\juan.bonifacio\Downloads\curso BIT imagenes\ift11_Cimg_0.pn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862669" cy="629786"/>
                          </a:xfrm>
                          <a:prstGeom prst="rect">
                            <a:avLst/>
                          </a:prstGeom>
                          <a:noFill/>
                          <a:ln>
                            <a:noFill/>
                          </a:ln>
                        </pic:spPr>
                      </pic:pic>
                    </a:graphicData>
                  </a:graphic>
                </wp:inline>
              </w:drawing>
            </w:r>
          </w:p>
        </w:tc>
      </w:tr>
      <w:tr w:rsidRPr="00FC5907" w:rsidR="002871F9" w:rsidTr="012A6611" w14:paraId="101D81FC" w14:textId="77777777">
        <w:trPr>
          <w:trHeight w:val="300"/>
          <w:jc w:val="center"/>
        </w:trPr>
        <w:tc>
          <w:tcPr>
            <w:tcW w:w="9138" w:type="dxa"/>
            <w:gridSpan w:val="25"/>
            <w:tcMar/>
          </w:tcPr>
          <w:p w:rsidRPr="00FC5907" w:rsidR="002871F9" w:rsidP="00480DBE" w:rsidRDefault="002871F9" w14:paraId="5DAB6C7B" w14:textId="77777777">
            <w:pPr>
              <w:rPr>
                <w:rFonts w:ascii="Arial" w:hAnsi="Arial" w:cs="Arial"/>
              </w:rPr>
            </w:pPr>
          </w:p>
          <w:p w:rsidRPr="00FC5907" w:rsidR="002871F9" w:rsidP="00480DBE" w:rsidRDefault="002871F9" w14:paraId="4CC2565F" w14:textId="77777777">
            <w:pPr>
              <w:rPr>
                <w:rFonts w:ascii="Arial" w:hAnsi="Arial" w:cs="Arial"/>
                <w:sz w:val="14"/>
                <w:szCs w:val="14"/>
              </w:rPr>
            </w:pPr>
            <w:r w:rsidRPr="00FC5907">
              <w:rPr>
                <w:rFonts w:ascii="Arial" w:hAnsi="Arial" w:cs="Arial"/>
                <w:sz w:val="14"/>
                <w:szCs w:val="14"/>
              </w:rPr>
              <w:t xml:space="preserve">Consideraciones Generales para el llenado del presente </w:t>
            </w:r>
            <w:proofErr w:type="spellStart"/>
            <w:r w:rsidRPr="00FC5907">
              <w:rPr>
                <w:rFonts w:ascii="Arial" w:hAnsi="Arial" w:cs="Arial"/>
                <w:sz w:val="14"/>
                <w:szCs w:val="14"/>
              </w:rPr>
              <w:t>eFormato</w:t>
            </w:r>
            <w:proofErr w:type="spellEnd"/>
            <w:r w:rsidRPr="00FC5907">
              <w:rPr>
                <w:rFonts w:ascii="Arial" w:hAnsi="Arial" w:cs="Arial"/>
                <w:sz w:val="14"/>
                <w:szCs w:val="14"/>
              </w:rPr>
              <w:t>:</w:t>
            </w:r>
          </w:p>
          <w:p w:rsidRPr="00FC5907" w:rsidR="002871F9" w:rsidP="00480DBE" w:rsidRDefault="002871F9" w14:paraId="02EB378F" w14:textId="77777777">
            <w:pPr>
              <w:rPr>
                <w:rFonts w:ascii="Arial" w:hAnsi="Arial" w:cs="Arial"/>
                <w:sz w:val="14"/>
                <w:szCs w:val="14"/>
              </w:rPr>
            </w:pPr>
          </w:p>
          <w:p w:rsidRPr="00FC5907" w:rsidR="006F6E73" w:rsidP="006F6E73" w:rsidRDefault="006F6E73" w14:paraId="780343E4" w14:textId="77777777">
            <w:pPr>
              <w:numPr>
                <w:ilvl w:val="0"/>
                <w:numId w:val="10"/>
              </w:numPr>
              <w:rPr>
                <w:rFonts w:ascii="Arial" w:hAnsi="Arial" w:eastAsia="Times New Roman" w:cs="Arial"/>
                <w:sz w:val="14"/>
                <w:szCs w:val="14"/>
                <w:lang w:eastAsia="es-MX"/>
              </w:rPr>
            </w:pPr>
            <w:r w:rsidRPr="00FC5907">
              <w:rPr>
                <w:rFonts w:ascii="Arial" w:hAnsi="Arial" w:eastAsia="Times New Roman" w:cs="Arial"/>
                <w:sz w:val="14"/>
                <w:szCs w:val="14"/>
                <w:lang w:eastAsia="es-MX"/>
              </w:rPr>
              <w:t>Completar la información requerida en cada uno de los campos. </w:t>
            </w:r>
          </w:p>
          <w:p w:rsidRPr="00FC5907" w:rsidR="006F6E73" w:rsidP="006F6E73" w:rsidRDefault="006F6E73" w14:paraId="30508674" w14:textId="77777777">
            <w:pPr>
              <w:numPr>
                <w:ilvl w:val="0"/>
                <w:numId w:val="11"/>
              </w:numPr>
              <w:rPr>
                <w:rFonts w:ascii="Arial" w:hAnsi="Arial" w:eastAsia="Times New Roman" w:cs="Arial"/>
                <w:sz w:val="14"/>
                <w:szCs w:val="14"/>
                <w:lang w:eastAsia="es-MX"/>
              </w:rPr>
            </w:pPr>
            <w:r w:rsidRPr="00FC5907">
              <w:rPr>
                <w:rFonts w:ascii="Arial" w:hAnsi="Arial" w:eastAsia="Times New Roman" w:cs="Arial"/>
                <w:sz w:val="14"/>
                <w:szCs w:val="14"/>
                <w:lang w:eastAsia="es-MX"/>
              </w:rPr>
              <w:t>La información deberá presentarse mediante Ventanilla Electrónica. </w:t>
            </w:r>
          </w:p>
          <w:p w:rsidRPr="00FC5907" w:rsidR="006F6E73" w:rsidP="006F6E73" w:rsidRDefault="006F6E73" w14:paraId="1C42D71A" w14:textId="77777777">
            <w:pPr>
              <w:numPr>
                <w:ilvl w:val="0"/>
                <w:numId w:val="12"/>
              </w:numPr>
              <w:rPr>
                <w:rFonts w:ascii="Arial" w:hAnsi="Arial" w:eastAsia="Times New Roman" w:cs="Arial"/>
                <w:sz w:val="14"/>
                <w:szCs w:val="14"/>
                <w:lang w:eastAsia="es-MX"/>
              </w:rPr>
            </w:pPr>
            <w:r w:rsidRPr="00FC5907">
              <w:rPr>
                <w:rFonts w:ascii="Arial" w:hAnsi="Arial" w:eastAsia="Times New Roman" w:cs="Arial"/>
                <w:sz w:val="14"/>
                <w:szCs w:val="14"/>
                <w:lang w:eastAsia="es-MX"/>
              </w:rPr>
              <w:t xml:space="preserve">Para cualquier duda respecto de la información que habrá que proporcionar en cada uno de los rubros, se sugiere consultar el instructivo del presente </w:t>
            </w:r>
            <w:proofErr w:type="spellStart"/>
            <w:r w:rsidRPr="00FC5907">
              <w:rPr>
                <w:rFonts w:ascii="Arial" w:hAnsi="Arial" w:eastAsia="Times New Roman" w:cs="Arial"/>
                <w:sz w:val="14"/>
                <w:szCs w:val="14"/>
                <w:lang w:eastAsia="es-MX"/>
              </w:rPr>
              <w:t>eFormato</w:t>
            </w:r>
            <w:proofErr w:type="spellEnd"/>
            <w:r w:rsidRPr="00FC5907">
              <w:rPr>
                <w:rFonts w:ascii="Arial" w:hAnsi="Arial" w:eastAsia="Times New Roman" w:cs="Arial"/>
                <w:sz w:val="14"/>
                <w:szCs w:val="14"/>
                <w:lang w:eastAsia="es-MX"/>
              </w:rPr>
              <w:t>, así como los Lineamientos que dan origen a esta obligación. </w:t>
            </w:r>
          </w:p>
          <w:p w:rsidRPr="00FC5907" w:rsidR="006F6E73" w:rsidP="006F6E73" w:rsidRDefault="006F6E73" w14:paraId="4B42B472" w14:textId="77777777">
            <w:pPr>
              <w:numPr>
                <w:ilvl w:val="0"/>
                <w:numId w:val="13"/>
              </w:numPr>
              <w:rPr>
                <w:rFonts w:ascii="Arial" w:hAnsi="Arial" w:eastAsia="Times New Roman" w:cs="Arial"/>
                <w:sz w:val="14"/>
                <w:szCs w:val="14"/>
                <w:lang w:eastAsia="es-MX"/>
              </w:rPr>
            </w:pPr>
            <w:r w:rsidRPr="00FC5907">
              <w:rPr>
                <w:rFonts w:ascii="Arial" w:hAnsi="Arial" w:eastAsia="Times New Roman" w:cs="Arial"/>
                <w:sz w:val="14"/>
                <w:szCs w:val="14"/>
                <w:lang w:eastAsia="es-MX"/>
              </w:rPr>
              <w:t>Verificar que los datos generales del operador coincidan con lo reportado en el Registro de servicios comercializados. </w:t>
            </w:r>
          </w:p>
          <w:p w:rsidRPr="00FC5907" w:rsidR="006F6E73" w:rsidP="006F6E73" w:rsidRDefault="006F6E73" w14:paraId="59115580" w14:textId="77777777">
            <w:pPr>
              <w:numPr>
                <w:ilvl w:val="0"/>
                <w:numId w:val="14"/>
              </w:numPr>
              <w:rPr>
                <w:rFonts w:ascii="Arial" w:hAnsi="Arial" w:eastAsia="Times New Roman" w:cs="Arial"/>
                <w:sz w:val="14"/>
                <w:szCs w:val="14"/>
                <w:lang w:eastAsia="es-MX"/>
              </w:rPr>
            </w:pPr>
            <w:r w:rsidRPr="00FC5907">
              <w:rPr>
                <w:rFonts w:ascii="Arial" w:hAnsi="Arial" w:eastAsia="Times New Roman" w:cs="Arial"/>
                <w:sz w:val="14"/>
                <w:szCs w:val="14"/>
                <w:lang w:eastAsia="es-MX"/>
              </w:rPr>
              <w:t>Verificar que se cumplan las validaciones establecidas, en caso de aplicar. </w:t>
            </w:r>
          </w:p>
          <w:p w:rsidRPr="00FC5907" w:rsidR="006F6E73" w:rsidP="006F6E73" w:rsidRDefault="006F6E73" w14:paraId="0909F269" w14:textId="77777777">
            <w:pPr>
              <w:numPr>
                <w:ilvl w:val="0"/>
                <w:numId w:val="15"/>
              </w:numPr>
              <w:rPr>
                <w:rFonts w:ascii="Arial" w:hAnsi="Arial" w:eastAsia="Times New Roman" w:cs="Arial"/>
                <w:sz w:val="14"/>
                <w:szCs w:val="14"/>
                <w:lang w:eastAsia="es-MX"/>
              </w:rPr>
            </w:pPr>
            <w:r w:rsidRPr="00FC5907">
              <w:rPr>
                <w:rFonts w:ascii="Arial" w:hAnsi="Arial" w:eastAsia="Times New Roman" w:cs="Arial"/>
                <w:sz w:val="14"/>
                <w:szCs w:val="14"/>
                <w:lang w:eastAsia="es-MX"/>
              </w:rPr>
              <w:t>Señalar los Archivos de presentación que se entregan. </w:t>
            </w:r>
          </w:p>
          <w:p w:rsidRPr="00FC5907" w:rsidR="002871F9" w:rsidP="006F6E73" w:rsidRDefault="002871F9" w14:paraId="6A05A809" w14:textId="77777777">
            <w:pPr>
              <w:pStyle w:val="Prrafodelista"/>
              <w:rPr>
                <w:rFonts w:ascii="Arial" w:hAnsi="Arial" w:cs="Arial"/>
              </w:rPr>
            </w:pPr>
          </w:p>
        </w:tc>
      </w:tr>
      <w:tr w:rsidRPr="00FC5907" w:rsidR="002871F9" w:rsidTr="012A6611" w14:paraId="070378C6" w14:textId="77777777">
        <w:trPr>
          <w:trHeight w:val="300"/>
          <w:jc w:val="center"/>
        </w:trPr>
        <w:tc>
          <w:tcPr>
            <w:tcW w:w="9138" w:type="dxa"/>
            <w:gridSpan w:val="25"/>
            <w:tcMar/>
          </w:tcPr>
          <w:p w:rsidRPr="00FC5907" w:rsidR="002871F9" w:rsidP="00480DBE" w:rsidRDefault="002871F9" w14:paraId="5A39BBE3" w14:textId="77777777">
            <w:pPr>
              <w:rPr>
                <w:rFonts w:ascii="Arial" w:hAnsi="Arial" w:cs="Arial"/>
                <w:sz w:val="14"/>
                <w:szCs w:val="14"/>
              </w:rPr>
            </w:pPr>
          </w:p>
          <w:p w:rsidRPr="00FC5907" w:rsidR="002871F9" w:rsidP="00480DBE" w:rsidRDefault="002871F9" w14:paraId="581A5EFD" w14:textId="77777777">
            <w:pPr>
              <w:rPr>
                <w:rFonts w:ascii="Arial" w:hAnsi="Arial" w:cs="Arial"/>
                <w:sz w:val="14"/>
                <w:szCs w:val="14"/>
              </w:rPr>
            </w:pPr>
            <w:r w:rsidRPr="00FC5907">
              <w:rPr>
                <w:rFonts w:ascii="Arial" w:hAnsi="Arial" w:cs="Arial"/>
                <w:sz w:val="14"/>
                <w:szCs w:val="14"/>
              </w:rPr>
              <w:t>INSTITUTO FEDERAL DE TELECOMUNICACIONES (IFT)</w:t>
            </w:r>
          </w:p>
          <w:p w:rsidRPr="00FC5907" w:rsidR="002871F9" w:rsidP="00480DBE" w:rsidRDefault="002871F9" w14:paraId="0EC34E28" w14:textId="77777777">
            <w:pPr>
              <w:rPr>
                <w:rFonts w:ascii="Arial" w:hAnsi="Arial" w:cs="Arial"/>
                <w:sz w:val="14"/>
                <w:szCs w:val="14"/>
              </w:rPr>
            </w:pPr>
            <w:r w:rsidRPr="00FC5907">
              <w:rPr>
                <w:rFonts w:ascii="Arial" w:hAnsi="Arial" w:cs="Arial"/>
                <w:sz w:val="14"/>
                <w:szCs w:val="14"/>
              </w:rPr>
              <w:t>Coordinación General de Planeación Estratégica</w:t>
            </w:r>
          </w:p>
          <w:p w:rsidRPr="00FC5907" w:rsidR="002871F9" w:rsidP="00480DBE" w:rsidRDefault="002871F9" w14:paraId="496892C9" w14:textId="77777777">
            <w:pPr>
              <w:rPr>
                <w:rFonts w:ascii="Arial" w:hAnsi="Arial" w:cs="Arial"/>
                <w:sz w:val="14"/>
                <w:szCs w:val="14"/>
              </w:rPr>
            </w:pPr>
            <w:r w:rsidRPr="00FC5907">
              <w:rPr>
                <w:rFonts w:ascii="Arial" w:hAnsi="Arial" w:cs="Arial"/>
                <w:sz w:val="14"/>
                <w:szCs w:val="14"/>
              </w:rPr>
              <w:t>Av. Insurgentes Sur No. 1143, Col. Nochebuena,</w:t>
            </w:r>
          </w:p>
          <w:p w:rsidRPr="00FC5907" w:rsidR="002871F9" w:rsidP="00480DBE" w:rsidRDefault="002871F9" w14:paraId="3E85654C" w14:textId="77777777">
            <w:pPr>
              <w:rPr>
                <w:rFonts w:ascii="Arial" w:hAnsi="Arial" w:cs="Arial"/>
                <w:sz w:val="14"/>
                <w:szCs w:val="14"/>
              </w:rPr>
            </w:pPr>
            <w:r w:rsidRPr="00FC5907">
              <w:rPr>
                <w:rFonts w:ascii="Arial" w:hAnsi="Arial" w:cs="Arial"/>
                <w:sz w:val="14"/>
                <w:szCs w:val="14"/>
              </w:rPr>
              <w:t>Demarcación Territorial Benito Juárez,</w:t>
            </w:r>
          </w:p>
          <w:p w:rsidRPr="00FC5907" w:rsidR="002871F9" w:rsidP="00480DBE" w:rsidRDefault="002871F9" w14:paraId="1B8C6E7E" w14:textId="77777777">
            <w:pPr>
              <w:rPr>
                <w:rFonts w:ascii="Arial" w:hAnsi="Arial" w:cs="Arial"/>
                <w:sz w:val="14"/>
                <w:szCs w:val="14"/>
              </w:rPr>
            </w:pPr>
            <w:r w:rsidRPr="00FC5907">
              <w:rPr>
                <w:rFonts w:ascii="Arial" w:hAnsi="Arial" w:cs="Arial"/>
                <w:sz w:val="14"/>
                <w:szCs w:val="14"/>
              </w:rPr>
              <w:t>C.P. 03720, Ciudad de México, México.</w:t>
            </w:r>
          </w:p>
          <w:p w:rsidRPr="00FC5907" w:rsidR="002871F9" w:rsidP="00480DBE" w:rsidRDefault="002871F9" w14:paraId="0EEDE708" w14:textId="77777777">
            <w:pPr>
              <w:rPr>
                <w:rFonts w:ascii="Arial" w:hAnsi="Arial" w:cs="Arial"/>
                <w:sz w:val="14"/>
                <w:szCs w:val="14"/>
              </w:rPr>
            </w:pPr>
            <w:r w:rsidRPr="00FC5907">
              <w:rPr>
                <w:rFonts w:ascii="Arial" w:hAnsi="Arial" w:cs="Arial"/>
                <w:sz w:val="14"/>
                <w:szCs w:val="14"/>
              </w:rPr>
              <w:t>Tel. 55-5015-4000</w:t>
            </w:r>
          </w:p>
          <w:p w:rsidRPr="00FC5907" w:rsidR="002871F9" w:rsidP="00480DBE" w:rsidRDefault="002871F9" w14:paraId="60E45427" w14:textId="77777777">
            <w:pPr>
              <w:rPr>
                <w:rFonts w:ascii="Arial" w:hAnsi="Arial" w:cs="Arial"/>
                <w:sz w:val="14"/>
                <w:szCs w:val="14"/>
              </w:rPr>
            </w:pPr>
            <w:r w:rsidRPr="00FC5907">
              <w:rPr>
                <w:rFonts w:ascii="Arial" w:hAnsi="Arial" w:cs="Arial"/>
                <w:sz w:val="14"/>
                <w:szCs w:val="14"/>
              </w:rPr>
              <w:t xml:space="preserve">www.ift.org.mx    </w:t>
            </w:r>
          </w:p>
          <w:p w:rsidRPr="00FC5907" w:rsidR="002871F9" w:rsidP="00480DBE" w:rsidRDefault="002871F9" w14:paraId="0DFAE634" w14:textId="77777777">
            <w:pPr>
              <w:rPr>
                <w:rFonts w:ascii="Arial" w:hAnsi="Arial" w:cs="Arial"/>
                <w:sz w:val="14"/>
                <w:szCs w:val="14"/>
              </w:rPr>
            </w:pPr>
            <w:r w:rsidRPr="00FC5907">
              <w:rPr>
                <w:rFonts w:ascii="Arial" w:hAnsi="Arial" w:cs="Arial"/>
                <w:sz w:val="14"/>
                <w:szCs w:val="14"/>
              </w:rPr>
              <w:t xml:space="preserve">  </w:t>
            </w:r>
          </w:p>
        </w:tc>
      </w:tr>
      <w:tr w:rsidRPr="00FC5907" w:rsidR="002871F9" w:rsidTr="012A6611" w14:paraId="14AF313A" w14:textId="77777777">
        <w:trPr>
          <w:trHeight w:val="261"/>
          <w:jc w:val="center"/>
        </w:trPr>
        <w:tc>
          <w:tcPr>
            <w:tcW w:w="317" w:type="dxa"/>
            <w:tcBorders>
              <w:top w:val="nil"/>
              <w:bottom w:val="nil"/>
            </w:tcBorders>
            <w:tcMar/>
          </w:tcPr>
          <w:p w:rsidRPr="00FC5907" w:rsidR="002871F9" w:rsidP="00480DBE" w:rsidRDefault="002871F9" w14:paraId="41C8F396" w14:textId="77777777">
            <w:pPr>
              <w:rPr>
                <w:rFonts w:ascii="Arial" w:hAnsi="Arial" w:cs="Arial"/>
                <w:sz w:val="14"/>
                <w:szCs w:val="14"/>
              </w:rPr>
            </w:pPr>
          </w:p>
        </w:tc>
        <w:tc>
          <w:tcPr>
            <w:tcW w:w="1586" w:type="dxa"/>
            <w:gridSpan w:val="5"/>
            <w:shd w:val="clear" w:color="auto" w:fill="BFBFBF" w:themeFill="background1" w:themeFillShade="BF"/>
            <w:tcMar/>
          </w:tcPr>
          <w:p w:rsidRPr="00FC5907" w:rsidR="002871F9" w:rsidP="00480DBE" w:rsidRDefault="002871F9" w14:paraId="4FDBF13F" w14:textId="77777777">
            <w:pPr>
              <w:rPr>
                <w:rFonts w:ascii="Arial" w:hAnsi="Arial" w:cs="Arial"/>
                <w:b/>
                <w:sz w:val="14"/>
                <w:szCs w:val="14"/>
              </w:rPr>
            </w:pPr>
            <w:r w:rsidRPr="00FC5907">
              <w:rPr>
                <w:rFonts w:ascii="Arial" w:hAnsi="Arial" w:cs="Arial"/>
                <w:b/>
                <w:sz w:val="14"/>
                <w:szCs w:val="14"/>
              </w:rPr>
              <w:t>Lugar y Fecha:</w:t>
            </w:r>
          </w:p>
        </w:tc>
        <w:tc>
          <w:tcPr>
            <w:tcW w:w="6785" w:type="dxa"/>
            <w:gridSpan w:val="17"/>
            <w:tcMar/>
          </w:tcPr>
          <w:p w:rsidRPr="00FC5907" w:rsidR="002871F9" w:rsidP="00480DBE" w:rsidRDefault="002871F9" w14:paraId="72A3D3EC" w14:textId="77777777">
            <w:pPr>
              <w:rPr>
                <w:rFonts w:ascii="Arial" w:hAnsi="Arial" w:cs="Arial"/>
                <w:sz w:val="14"/>
                <w:szCs w:val="14"/>
              </w:rPr>
            </w:pPr>
          </w:p>
        </w:tc>
        <w:tc>
          <w:tcPr>
            <w:tcW w:w="450" w:type="dxa"/>
            <w:gridSpan w:val="2"/>
            <w:tcMar/>
          </w:tcPr>
          <w:p w:rsidRPr="00FC5907" w:rsidR="002871F9" w:rsidP="00480DBE" w:rsidRDefault="002871F9" w14:paraId="0D0B940D" w14:textId="77777777">
            <w:pPr>
              <w:rPr>
                <w:rFonts w:ascii="Arial" w:hAnsi="Arial" w:cs="Arial"/>
              </w:rPr>
            </w:pPr>
          </w:p>
        </w:tc>
      </w:tr>
      <w:tr w:rsidRPr="00FC5907" w:rsidR="002871F9" w:rsidTr="012A6611" w14:paraId="0E27B00A" w14:textId="77777777">
        <w:trPr>
          <w:trHeight w:val="57"/>
          <w:jc w:val="center"/>
        </w:trPr>
        <w:tc>
          <w:tcPr>
            <w:tcW w:w="9138" w:type="dxa"/>
            <w:gridSpan w:val="25"/>
            <w:tcMar/>
          </w:tcPr>
          <w:p w:rsidRPr="00FC5907" w:rsidR="002871F9" w:rsidP="00480DBE" w:rsidRDefault="002871F9" w14:paraId="60061E4C" w14:textId="77777777">
            <w:pPr>
              <w:rPr>
                <w:rFonts w:ascii="Arial" w:hAnsi="Arial" w:cs="Arial"/>
                <w:sz w:val="10"/>
                <w:szCs w:val="10"/>
              </w:rPr>
            </w:pPr>
          </w:p>
        </w:tc>
      </w:tr>
      <w:tr w:rsidRPr="00FC5907" w:rsidR="002871F9" w:rsidTr="012A6611" w14:paraId="44EAFD9C" w14:textId="77777777">
        <w:trPr>
          <w:trHeight w:val="116"/>
          <w:jc w:val="center"/>
        </w:trPr>
        <w:tc>
          <w:tcPr>
            <w:tcW w:w="9138" w:type="dxa"/>
            <w:gridSpan w:val="25"/>
            <w:tcMar/>
          </w:tcPr>
          <w:p w:rsidRPr="00FC5907" w:rsidR="002871F9" w:rsidP="00480DBE" w:rsidRDefault="002871F9" w14:paraId="4B94D5A5" w14:textId="77777777">
            <w:pPr>
              <w:rPr>
                <w:rFonts w:ascii="Arial" w:hAnsi="Arial" w:cs="Arial"/>
                <w:sz w:val="10"/>
                <w:szCs w:val="10"/>
              </w:rPr>
            </w:pPr>
          </w:p>
        </w:tc>
      </w:tr>
      <w:tr w:rsidRPr="00FC5907" w:rsidR="002871F9" w:rsidTr="012A6611" w14:paraId="22B6A1D7" w14:textId="77777777">
        <w:trPr>
          <w:trHeight w:val="113"/>
          <w:jc w:val="center"/>
        </w:trPr>
        <w:tc>
          <w:tcPr>
            <w:tcW w:w="7505" w:type="dxa"/>
            <w:gridSpan w:val="21"/>
            <w:shd w:val="clear" w:color="auto" w:fill="BFBFBF" w:themeFill="background1" w:themeFillShade="BF"/>
            <w:tcMar/>
          </w:tcPr>
          <w:p w:rsidRPr="00FC5907" w:rsidR="002871F9" w:rsidP="00480DBE" w:rsidRDefault="002871F9" w14:paraId="0AC86F0E" w14:textId="77777777">
            <w:pPr>
              <w:rPr>
                <w:rFonts w:ascii="Arial" w:hAnsi="Arial" w:cs="Arial"/>
                <w:b/>
                <w:sz w:val="14"/>
                <w:szCs w:val="14"/>
              </w:rPr>
            </w:pPr>
            <w:r w:rsidRPr="00FC5907">
              <w:rPr>
                <w:rFonts w:ascii="Arial" w:hAnsi="Arial" w:cs="Arial"/>
                <w:b/>
                <w:sz w:val="14"/>
                <w:szCs w:val="14"/>
              </w:rPr>
              <w:t>SECCIÓN 1.                                                TIPO DE SOLICITUD</w:t>
            </w:r>
          </w:p>
        </w:tc>
        <w:tc>
          <w:tcPr>
            <w:tcW w:w="1633" w:type="dxa"/>
            <w:gridSpan w:val="4"/>
            <w:shd w:val="clear" w:color="auto" w:fill="BFBFBF" w:themeFill="background1" w:themeFillShade="BF"/>
            <w:tcMar/>
          </w:tcPr>
          <w:p w:rsidRPr="00FC5907" w:rsidR="1001D495" w:rsidP="1001D495" w:rsidRDefault="1001D495" w14:paraId="59333E92" w14:textId="7B27A040">
            <w:pPr>
              <w:rPr>
                <w:rFonts w:ascii="Arial" w:hAnsi="Arial" w:cs="Arial"/>
                <w:b/>
                <w:bCs/>
                <w:sz w:val="14"/>
                <w:szCs w:val="14"/>
              </w:rPr>
            </w:pPr>
          </w:p>
        </w:tc>
      </w:tr>
      <w:tr w:rsidRPr="00FC5907" w:rsidR="002871F9" w:rsidTr="012A6611" w14:paraId="011F0CE2" w14:textId="77777777">
        <w:trPr>
          <w:trHeight w:val="300"/>
          <w:jc w:val="center"/>
        </w:trPr>
        <w:tc>
          <w:tcPr>
            <w:tcW w:w="7505" w:type="dxa"/>
            <w:gridSpan w:val="21"/>
            <w:shd w:val="clear" w:color="auto" w:fill="BFBFBF" w:themeFill="background1" w:themeFillShade="BF"/>
            <w:tcMar/>
          </w:tcPr>
          <w:p w:rsidRPr="00FC5907" w:rsidR="002871F9" w:rsidP="00480DBE" w:rsidRDefault="002871F9" w14:paraId="7C9CCF0D" w14:textId="0ED944AF">
            <w:pPr>
              <w:rPr>
                <w:rFonts w:ascii="Arial" w:hAnsi="Arial" w:cs="Arial"/>
                <w:sz w:val="14"/>
                <w:szCs w:val="14"/>
              </w:rPr>
            </w:pPr>
            <w:r w:rsidRPr="00FC5907">
              <w:rPr>
                <w:rFonts w:ascii="Arial" w:hAnsi="Arial" w:cs="Arial"/>
                <w:b/>
                <w:sz w:val="14"/>
                <w:szCs w:val="14"/>
              </w:rPr>
              <w:t>Procedimiento</w:t>
            </w:r>
            <w:r w:rsidRPr="00FC5907" w:rsidR="00F8059F">
              <w:rPr>
                <w:rFonts w:ascii="Arial" w:hAnsi="Arial" w:cs="Arial"/>
                <w:b/>
                <w:sz w:val="14"/>
                <w:szCs w:val="14"/>
              </w:rPr>
              <w:t xml:space="preserve">. </w:t>
            </w:r>
            <w:r w:rsidRPr="00FC5907">
              <w:rPr>
                <w:rFonts w:ascii="Arial" w:hAnsi="Arial" w:cs="Arial"/>
                <w:sz w:val="14"/>
                <w:szCs w:val="14"/>
              </w:rPr>
              <w:t>(Sólo debe seleccionar una opción</w:t>
            </w:r>
            <w:r w:rsidRPr="00FC5907">
              <w:rPr>
                <w:rFonts w:ascii="Arial" w:hAnsi="Arial" w:cs="Arial"/>
                <w:sz w:val="14"/>
                <w:szCs w:val="14"/>
                <w:shd w:val="clear" w:color="auto" w:fill="D9D9D9" w:themeFill="background1" w:themeFillShade="D9"/>
              </w:rPr>
              <w:t>)</w:t>
            </w:r>
          </w:p>
        </w:tc>
        <w:tc>
          <w:tcPr>
            <w:tcW w:w="1633" w:type="dxa"/>
            <w:gridSpan w:val="4"/>
            <w:shd w:val="clear" w:color="auto" w:fill="BFBFBF" w:themeFill="background1" w:themeFillShade="BF"/>
            <w:tcMar/>
          </w:tcPr>
          <w:p w:rsidRPr="00FC5907" w:rsidR="1001D495" w:rsidP="1001D495" w:rsidRDefault="1001D495" w14:paraId="0F471960" w14:textId="245D12BA">
            <w:pPr>
              <w:rPr>
                <w:rFonts w:ascii="Arial" w:hAnsi="Arial" w:cs="Arial"/>
                <w:b/>
                <w:bCs/>
                <w:sz w:val="14"/>
                <w:szCs w:val="14"/>
              </w:rPr>
            </w:pPr>
          </w:p>
        </w:tc>
      </w:tr>
      <w:tr w:rsidRPr="00FC5907" w:rsidR="002871F9" w:rsidTr="012A6611" w14:paraId="174FD09E" w14:textId="77777777">
        <w:trPr>
          <w:trHeight w:val="703"/>
          <w:jc w:val="center"/>
        </w:trPr>
        <w:tc>
          <w:tcPr>
            <w:tcW w:w="1963" w:type="dxa"/>
            <w:gridSpan w:val="6"/>
            <w:tcMar/>
            <w:vAlign w:val="center"/>
          </w:tcPr>
          <w:p w:rsidRPr="00FC5907" w:rsidR="002871F9" w:rsidP="00480DBE" w:rsidRDefault="002871F9" w14:paraId="03203ACC" w14:textId="4C15AAF7">
            <w:pPr>
              <w:jc w:val="center"/>
              <w:rPr>
                <w:rFonts w:ascii="Arial" w:hAnsi="Arial" w:cs="Arial"/>
                <w:sz w:val="14"/>
                <w:szCs w:val="14"/>
              </w:rPr>
            </w:pPr>
            <w:r w:rsidRPr="00FC5907">
              <w:rPr>
                <w:rFonts w:ascii="Segoe UI Symbol" w:hAnsi="Segoe UI Symbol" w:cs="Segoe UI Symbol"/>
                <w:sz w:val="14"/>
                <w:szCs w:val="14"/>
              </w:rPr>
              <w:t>☐</w:t>
            </w:r>
            <w:r w:rsidRPr="00FC5907">
              <w:rPr>
                <w:rFonts w:ascii="Arial" w:hAnsi="Arial" w:cs="Arial"/>
                <w:sz w:val="14"/>
                <w:szCs w:val="14"/>
              </w:rPr>
              <w:t xml:space="preserve">   </w:t>
            </w:r>
            <w:r w:rsidRPr="00FC5907" w:rsidR="006F6E73">
              <w:rPr>
                <w:rFonts w:ascii="Arial" w:hAnsi="Arial" w:cs="Arial"/>
                <w:sz w:val="14"/>
                <w:szCs w:val="14"/>
              </w:rPr>
              <w:t>Entrega Inicial.</w:t>
            </w:r>
          </w:p>
        </w:tc>
        <w:tc>
          <w:tcPr>
            <w:tcW w:w="3432" w:type="dxa"/>
            <w:gridSpan w:val="9"/>
            <w:tcMar/>
            <w:vAlign w:val="center"/>
          </w:tcPr>
          <w:p w:rsidRPr="00FC5907" w:rsidR="002871F9" w:rsidP="00480DBE" w:rsidRDefault="002871F9" w14:paraId="2A7E0011" w14:textId="77777777">
            <w:pPr>
              <w:jc w:val="center"/>
              <w:rPr>
                <w:rFonts w:ascii="Arial" w:hAnsi="Arial" w:cs="Arial"/>
                <w:sz w:val="14"/>
                <w:szCs w:val="14"/>
              </w:rPr>
            </w:pPr>
            <w:r w:rsidRPr="00FC5907">
              <w:rPr>
                <w:rFonts w:ascii="Segoe UI Symbol" w:hAnsi="Segoe UI Symbol" w:cs="Segoe UI Symbol"/>
                <w:sz w:val="14"/>
                <w:szCs w:val="14"/>
              </w:rPr>
              <w:t>☐</w:t>
            </w:r>
            <w:r w:rsidRPr="00FC5907">
              <w:rPr>
                <w:rFonts w:ascii="Arial" w:hAnsi="Arial" w:cs="Arial"/>
                <w:sz w:val="14"/>
                <w:szCs w:val="14"/>
              </w:rPr>
              <w:t xml:space="preserve"> Desahogo de prevención</w:t>
            </w:r>
          </w:p>
          <w:p w:rsidRPr="00FC5907" w:rsidR="002871F9" w:rsidP="00480DBE" w:rsidRDefault="002871F9" w14:paraId="3DEEC669" w14:textId="77777777">
            <w:pPr>
              <w:jc w:val="center"/>
              <w:rPr>
                <w:rFonts w:ascii="Arial" w:hAnsi="Arial" w:cs="Arial"/>
                <w:sz w:val="14"/>
                <w:szCs w:val="14"/>
              </w:rPr>
            </w:pPr>
          </w:p>
          <w:p w:rsidRPr="00FC5907" w:rsidR="002871F9" w:rsidP="00480DBE" w:rsidRDefault="002871F9" w14:paraId="29DF079E" w14:textId="77777777">
            <w:pPr>
              <w:jc w:val="center"/>
              <w:rPr>
                <w:rFonts w:ascii="Arial" w:hAnsi="Arial" w:cs="Arial"/>
                <w:sz w:val="14"/>
                <w:szCs w:val="14"/>
              </w:rPr>
            </w:pPr>
            <w:r w:rsidRPr="00FC5907">
              <w:rPr>
                <w:rFonts w:ascii="Arial" w:hAnsi="Arial" w:cs="Arial"/>
                <w:sz w:val="14"/>
                <w:szCs w:val="14"/>
              </w:rPr>
              <w:t>Oficio IFT: ___________________________</w:t>
            </w:r>
          </w:p>
          <w:p w:rsidRPr="00FC5907" w:rsidR="002871F9" w:rsidP="00480DBE" w:rsidRDefault="002871F9" w14:paraId="3656B9AB" w14:textId="77777777">
            <w:pPr>
              <w:jc w:val="center"/>
              <w:rPr>
                <w:rFonts w:ascii="Arial" w:hAnsi="Arial" w:cs="Arial"/>
                <w:sz w:val="14"/>
                <w:szCs w:val="14"/>
              </w:rPr>
            </w:pPr>
          </w:p>
          <w:p w:rsidRPr="00FC5907" w:rsidR="002871F9" w:rsidP="00480DBE" w:rsidRDefault="002871F9" w14:paraId="10697994" w14:textId="77777777">
            <w:pPr>
              <w:jc w:val="center"/>
              <w:rPr>
                <w:rFonts w:ascii="Arial" w:hAnsi="Arial" w:cs="Arial"/>
                <w:sz w:val="14"/>
                <w:szCs w:val="14"/>
              </w:rPr>
            </w:pPr>
            <w:r w:rsidRPr="00FC5907">
              <w:rPr>
                <w:rFonts w:ascii="Arial" w:hAnsi="Arial" w:cs="Arial"/>
                <w:sz w:val="14"/>
                <w:szCs w:val="14"/>
              </w:rPr>
              <w:t>Fecha oficio IFT: ______________________</w:t>
            </w:r>
          </w:p>
          <w:p w:rsidRPr="00FC5907" w:rsidR="002871F9" w:rsidP="00480DBE" w:rsidRDefault="002871F9" w14:paraId="75CF2B52" w14:textId="77777777">
            <w:pPr>
              <w:jc w:val="center"/>
              <w:rPr>
                <w:rFonts w:ascii="Arial" w:hAnsi="Arial" w:cs="Arial"/>
                <w:sz w:val="12"/>
                <w:szCs w:val="12"/>
              </w:rPr>
            </w:pPr>
            <w:r w:rsidRPr="00FC5907">
              <w:rPr>
                <w:rFonts w:ascii="Arial" w:hAnsi="Arial" w:cs="Arial"/>
                <w:sz w:val="12"/>
                <w:szCs w:val="12"/>
              </w:rPr>
              <w:t xml:space="preserve">                               DD/MM/AAAA</w:t>
            </w:r>
          </w:p>
        </w:tc>
        <w:tc>
          <w:tcPr>
            <w:tcW w:w="3743" w:type="dxa"/>
            <w:gridSpan w:val="10"/>
            <w:tcMar/>
            <w:vAlign w:val="center"/>
          </w:tcPr>
          <w:p w:rsidRPr="00FC5907" w:rsidR="002871F9" w:rsidP="00480DBE" w:rsidRDefault="002871F9" w14:paraId="66C91D57" w14:textId="20F9956A">
            <w:pPr>
              <w:jc w:val="center"/>
              <w:rPr>
                <w:rFonts w:ascii="Arial" w:hAnsi="Arial" w:cs="Arial"/>
                <w:sz w:val="14"/>
                <w:szCs w:val="14"/>
              </w:rPr>
            </w:pPr>
            <w:r w:rsidRPr="00FC5907">
              <w:rPr>
                <w:rFonts w:ascii="Segoe UI Symbol" w:hAnsi="Segoe UI Symbol" w:cs="Segoe UI Symbol"/>
                <w:sz w:val="14"/>
                <w:szCs w:val="14"/>
              </w:rPr>
              <w:t>☐</w:t>
            </w:r>
            <w:r w:rsidRPr="00FC5907">
              <w:rPr>
                <w:rFonts w:ascii="Arial" w:hAnsi="Arial" w:cs="Arial"/>
                <w:sz w:val="14"/>
                <w:szCs w:val="14"/>
              </w:rPr>
              <w:t xml:space="preserve"> </w:t>
            </w:r>
            <w:r w:rsidRPr="00FC5907" w:rsidR="006F6E73">
              <w:rPr>
                <w:rFonts w:ascii="Arial" w:hAnsi="Arial" w:cs="Arial"/>
                <w:sz w:val="14"/>
                <w:szCs w:val="14"/>
              </w:rPr>
              <w:t>Solicitud de rectificación.</w:t>
            </w:r>
          </w:p>
          <w:p w:rsidRPr="00FC5907" w:rsidR="002871F9" w:rsidP="00480DBE" w:rsidRDefault="002871F9" w14:paraId="45FB0818" w14:textId="77777777">
            <w:pPr>
              <w:jc w:val="center"/>
              <w:rPr>
                <w:rFonts w:ascii="Arial" w:hAnsi="Arial" w:cs="Arial"/>
                <w:sz w:val="14"/>
                <w:szCs w:val="14"/>
              </w:rPr>
            </w:pPr>
          </w:p>
          <w:p w:rsidRPr="00FC5907" w:rsidR="002871F9" w:rsidP="00480DBE" w:rsidRDefault="002871F9" w14:paraId="3289EA4C" w14:textId="77777777">
            <w:pPr>
              <w:jc w:val="center"/>
              <w:rPr>
                <w:rFonts w:ascii="Arial" w:hAnsi="Arial" w:cs="Arial"/>
                <w:sz w:val="14"/>
                <w:szCs w:val="14"/>
              </w:rPr>
            </w:pPr>
            <w:r w:rsidRPr="00FC5907">
              <w:rPr>
                <w:rFonts w:ascii="Arial" w:hAnsi="Arial" w:cs="Arial"/>
                <w:sz w:val="14"/>
                <w:szCs w:val="14"/>
              </w:rPr>
              <w:t>Folio de Acuse: __________________</w:t>
            </w:r>
          </w:p>
          <w:p w:rsidRPr="00FC5907" w:rsidR="002871F9" w:rsidP="00480DBE" w:rsidRDefault="002871F9" w14:paraId="049F31CB" w14:textId="77777777">
            <w:pPr>
              <w:jc w:val="center"/>
              <w:rPr>
                <w:rFonts w:ascii="Arial" w:hAnsi="Arial" w:cs="Arial"/>
                <w:sz w:val="14"/>
                <w:szCs w:val="14"/>
              </w:rPr>
            </w:pPr>
          </w:p>
          <w:p w:rsidRPr="00FC5907" w:rsidR="002871F9" w:rsidP="00480DBE" w:rsidRDefault="002871F9" w14:paraId="661F21E0" w14:textId="77777777">
            <w:pPr>
              <w:jc w:val="center"/>
              <w:rPr>
                <w:rFonts w:ascii="Arial" w:hAnsi="Arial" w:cs="Arial"/>
                <w:sz w:val="14"/>
                <w:szCs w:val="14"/>
              </w:rPr>
            </w:pPr>
            <w:r w:rsidRPr="00FC5907">
              <w:rPr>
                <w:rFonts w:ascii="Arial" w:hAnsi="Arial" w:cs="Arial"/>
                <w:sz w:val="14"/>
                <w:szCs w:val="14"/>
              </w:rPr>
              <w:t>Fecha de Acuse: _________________</w:t>
            </w:r>
          </w:p>
          <w:p w:rsidRPr="00FC5907" w:rsidR="002871F9" w:rsidP="00480DBE" w:rsidRDefault="002871F9" w14:paraId="24281817" w14:textId="77777777">
            <w:pPr>
              <w:jc w:val="center"/>
              <w:rPr>
                <w:rFonts w:ascii="Arial" w:hAnsi="Arial" w:cs="Arial"/>
                <w:sz w:val="12"/>
                <w:szCs w:val="12"/>
              </w:rPr>
            </w:pPr>
            <w:r w:rsidRPr="00FC5907">
              <w:rPr>
                <w:rFonts w:ascii="Arial" w:hAnsi="Arial" w:cs="Arial"/>
                <w:sz w:val="12"/>
                <w:szCs w:val="12"/>
              </w:rPr>
              <w:t xml:space="preserve">                                 DD/MM/AAAA</w:t>
            </w:r>
          </w:p>
        </w:tc>
      </w:tr>
      <w:tr w:rsidRPr="00FC5907" w:rsidR="002871F9" w:rsidTr="012A6611" w14:paraId="33CD3726" w14:textId="77777777">
        <w:trPr>
          <w:trHeight w:val="153"/>
          <w:jc w:val="center"/>
        </w:trPr>
        <w:tc>
          <w:tcPr>
            <w:tcW w:w="9138" w:type="dxa"/>
            <w:gridSpan w:val="25"/>
            <w:shd w:val="clear" w:color="auto" w:fill="D9D9D9" w:themeFill="background1" w:themeFillShade="D9"/>
            <w:tcMar/>
          </w:tcPr>
          <w:p w:rsidRPr="00FC5907" w:rsidR="002871F9" w:rsidP="00480DBE" w:rsidRDefault="006F6E73" w14:paraId="1FA92683" w14:textId="52BF02DA">
            <w:pPr>
              <w:rPr>
                <w:rFonts w:ascii="Arial" w:hAnsi="Arial" w:cs="Arial"/>
                <w:sz w:val="14"/>
                <w:szCs w:val="14"/>
              </w:rPr>
            </w:pPr>
            <w:r w:rsidRPr="00FC5907">
              <w:rPr>
                <w:rFonts w:ascii="Arial" w:hAnsi="Arial" w:cs="Arial"/>
                <w:b/>
                <w:sz w:val="14"/>
                <w:szCs w:val="14"/>
              </w:rPr>
              <w:t>Periodo de reporte.</w:t>
            </w:r>
          </w:p>
        </w:tc>
      </w:tr>
      <w:tr w:rsidRPr="00FC5907" w:rsidR="002871F9" w:rsidTr="012A6611" w14:paraId="0B4E5491" w14:textId="77777777">
        <w:trPr>
          <w:trHeight w:val="481"/>
          <w:jc w:val="center"/>
        </w:trPr>
        <w:tc>
          <w:tcPr>
            <w:tcW w:w="1903" w:type="dxa"/>
            <w:gridSpan w:val="6"/>
            <w:tcMar/>
            <w:vAlign w:val="center"/>
          </w:tcPr>
          <w:p w:rsidRPr="00FC5907" w:rsidR="00E83271" w:rsidP="006F6E73" w:rsidRDefault="00E83271" w14:paraId="4CAFCE06" w14:textId="77777777">
            <w:pPr>
              <w:pStyle w:val="paragraph"/>
              <w:spacing w:before="0" w:beforeAutospacing="0" w:after="0" w:afterAutospacing="0"/>
              <w:textAlignment w:val="baseline"/>
              <w:rPr>
                <w:rStyle w:val="normaltextrun"/>
                <w:rFonts w:ascii="Arial" w:hAnsi="Arial" w:cs="Arial"/>
                <w:sz w:val="14"/>
                <w:szCs w:val="14"/>
              </w:rPr>
            </w:pPr>
          </w:p>
          <w:p w:rsidRPr="00FC5907" w:rsidR="006F6E73" w:rsidP="006F6E73" w:rsidRDefault="006F6E73" w14:paraId="79D0ABEE" w14:textId="55BEDF2C">
            <w:pPr>
              <w:pStyle w:val="paragraph"/>
              <w:spacing w:before="0" w:beforeAutospacing="0" w:after="0" w:afterAutospacing="0"/>
              <w:textAlignment w:val="baseline"/>
              <w:rPr>
                <w:rFonts w:ascii="Arial" w:hAnsi="Arial" w:cs="Arial"/>
                <w:sz w:val="18"/>
                <w:szCs w:val="18"/>
              </w:rPr>
            </w:pPr>
            <w:r w:rsidRPr="00FC5907">
              <w:rPr>
                <w:rStyle w:val="normaltextrun"/>
                <w:rFonts w:ascii="Arial" w:hAnsi="Arial" w:cs="Arial"/>
                <w:sz w:val="14"/>
                <w:szCs w:val="14"/>
              </w:rPr>
              <w:t>Año:</w:t>
            </w:r>
            <w:r w:rsidRPr="00FC5907">
              <w:rPr>
                <w:rStyle w:val="eop"/>
                <w:rFonts w:ascii="Arial" w:hAnsi="Arial" w:cs="Arial"/>
                <w:sz w:val="14"/>
                <w:szCs w:val="14"/>
              </w:rPr>
              <w:t> </w:t>
            </w:r>
            <w:r w:rsidRPr="00FC5907" w:rsidR="00E83271">
              <w:rPr>
                <w:rFonts w:ascii="Arial" w:hAnsi="Arial" w:cs="Arial"/>
                <w:sz w:val="18"/>
                <w:szCs w:val="18"/>
              </w:rPr>
              <w:t xml:space="preserve">   </w:t>
            </w:r>
            <w:r w:rsidRPr="00FC5907">
              <w:rPr>
                <w:rStyle w:val="normaltextrun"/>
                <w:rFonts w:ascii="Arial" w:hAnsi="Arial" w:cs="Arial"/>
                <w:sz w:val="14"/>
                <w:szCs w:val="14"/>
              </w:rPr>
              <w:t>__________________</w:t>
            </w:r>
            <w:r w:rsidRPr="00FC5907">
              <w:rPr>
                <w:rStyle w:val="eop"/>
                <w:rFonts w:ascii="Arial" w:hAnsi="Arial" w:cs="Arial"/>
                <w:sz w:val="14"/>
                <w:szCs w:val="14"/>
              </w:rPr>
              <w:t> </w:t>
            </w:r>
          </w:p>
          <w:p w:rsidRPr="00FC5907" w:rsidR="002871F9" w:rsidP="00480DBE" w:rsidRDefault="002871F9" w14:paraId="4154A79F" w14:textId="04DD52BF">
            <w:pPr>
              <w:jc w:val="center"/>
              <w:rPr>
                <w:rFonts w:ascii="Arial" w:hAnsi="Arial" w:cs="Arial"/>
                <w:sz w:val="14"/>
                <w:szCs w:val="14"/>
              </w:rPr>
            </w:pPr>
          </w:p>
        </w:tc>
        <w:tc>
          <w:tcPr>
            <w:tcW w:w="7235" w:type="dxa"/>
            <w:gridSpan w:val="19"/>
            <w:tcMar/>
            <w:vAlign w:val="center"/>
          </w:tcPr>
          <w:p w:rsidRPr="00FC5907" w:rsidR="00E83271" w:rsidP="006F6E73" w:rsidRDefault="00E83271" w14:paraId="2F8DCE41" w14:textId="77777777">
            <w:pPr>
              <w:pStyle w:val="paragraph"/>
              <w:spacing w:before="0" w:beforeAutospacing="0" w:after="0" w:afterAutospacing="0"/>
              <w:textAlignment w:val="baseline"/>
              <w:rPr>
                <w:rStyle w:val="normaltextrun"/>
                <w:rFonts w:ascii="Arial" w:hAnsi="Arial" w:cs="Arial"/>
                <w:sz w:val="14"/>
                <w:szCs w:val="14"/>
              </w:rPr>
            </w:pPr>
          </w:p>
          <w:p w:rsidRPr="00FC5907" w:rsidR="006F6E73" w:rsidP="006F6E73" w:rsidRDefault="006F6E73" w14:paraId="3280BE4F" w14:textId="6E2E55B3">
            <w:pPr>
              <w:pStyle w:val="paragraph"/>
              <w:spacing w:before="0" w:beforeAutospacing="0" w:after="0" w:afterAutospacing="0"/>
              <w:textAlignment w:val="baseline"/>
              <w:rPr>
                <w:rFonts w:ascii="Arial" w:hAnsi="Arial" w:cs="Arial"/>
                <w:sz w:val="18"/>
                <w:szCs w:val="18"/>
              </w:rPr>
            </w:pPr>
            <w:r w:rsidRPr="00FC5907">
              <w:rPr>
                <w:rStyle w:val="normaltextrun"/>
                <w:rFonts w:ascii="Arial" w:hAnsi="Arial" w:cs="Arial"/>
                <w:sz w:val="14"/>
                <w:szCs w:val="14"/>
              </w:rPr>
              <w:t>Trimestre:  </w:t>
            </w:r>
            <w:r w:rsidRPr="00FC5907">
              <w:rPr>
                <w:rStyle w:val="normaltextrun"/>
                <w:rFonts w:ascii="Arial" w:hAnsi="Arial" w:cs="Arial"/>
                <w:sz w:val="12"/>
                <w:szCs w:val="12"/>
              </w:rPr>
              <w:t>_______________</w:t>
            </w:r>
            <w:r w:rsidRPr="00FC5907">
              <w:rPr>
                <w:rStyle w:val="eop"/>
                <w:rFonts w:ascii="Arial" w:hAnsi="Arial" w:cs="Arial"/>
                <w:sz w:val="12"/>
                <w:szCs w:val="12"/>
              </w:rPr>
              <w:t> </w:t>
            </w:r>
          </w:p>
          <w:p w:rsidRPr="00FC5907" w:rsidR="002871F9" w:rsidP="00480DBE" w:rsidRDefault="002871F9" w14:paraId="774C6B6E" w14:textId="68240204">
            <w:pPr>
              <w:jc w:val="center"/>
              <w:rPr>
                <w:rFonts w:ascii="Arial" w:hAnsi="Arial" w:cs="Arial"/>
                <w:sz w:val="12"/>
                <w:szCs w:val="12"/>
              </w:rPr>
            </w:pPr>
          </w:p>
        </w:tc>
      </w:tr>
      <w:tr w:rsidRPr="00FC5907" w:rsidR="002871F9" w:rsidTr="012A6611" w14:paraId="2AC358E0" w14:textId="77777777">
        <w:trPr>
          <w:trHeight w:val="153"/>
          <w:jc w:val="center"/>
        </w:trPr>
        <w:tc>
          <w:tcPr>
            <w:tcW w:w="9138" w:type="dxa"/>
            <w:gridSpan w:val="25"/>
            <w:shd w:val="clear" w:color="auto" w:fill="A6A6A6" w:themeFill="background1" w:themeFillShade="A6"/>
            <w:tcMar/>
          </w:tcPr>
          <w:p w:rsidRPr="00FC5907" w:rsidR="002871F9" w:rsidP="00480DBE" w:rsidRDefault="002871F9" w14:paraId="62DC831B" w14:textId="77777777">
            <w:pPr>
              <w:rPr>
                <w:rFonts w:ascii="Arial" w:hAnsi="Arial" w:cs="Arial"/>
                <w:sz w:val="14"/>
                <w:szCs w:val="14"/>
              </w:rPr>
            </w:pPr>
            <w:r w:rsidRPr="00FC5907">
              <w:rPr>
                <w:rFonts w:ascii="Arial" w:hAnsi="Arial" w:cs="Arial"/>
                <w:b/>
                <w:sz w:val="14"/>
                <w:szCs w:val="14"/>
              </w:rPr>
              <w:t>SECCIÓN 2.                                 DATOS GENERALES DEL OPERADOR</w:t>
            </w:r>
          </w:p>
        </w:tc>
      </w:tr>
      <w:tr w:rsidRPr="00FC5907" w:rsidR="002871F9" w:rsidTr="012A6611" w14:paraId="6E2E80FC" w14:textId="77777777">
        <w:trPr>
          <w:trHeight w:val="113"/>
          <w:jc w:val="center"/>
        </w:trPr>
        <w:tc>
          <w:tcPr>
            <w:tcW w:w="9138" w:type="dxa"/>
            <w:gridSpan w:val="25"/>
            <w:shd w:val="clear" w:color="auto" w:fill="BFBFBF" w:themeFill="background1" w:themeFillShade="BF"/>
            <w:tcMar/>
          </w:tcPr>
          <w:p w:rsidRPr="00FC5907" w:rsidR="002871F9" w:rsidP="00480DBE" w:rsidRDefault="002871F9" w14:paraId="075A0C99" w14:textId="77777777">
            <w:pPr>
              <w:rPr>
                <w:rFonts w:ascii="Arial" w:hAnsi="Arial" w:cs="Arial"/>
                <w:b/>
                <w:sz w:val="14"/>
                <w:szCs w:val="14"/>
              </w:rPr>
            </w:pPr>
            <w:r w:rsidRPr="00FC5907">
              <w:rPr>
                <w:rFonts w:ascii="Arial" w:hAnsi="Arial" w:cs="Arial"/>
                <w:b/>
                <w:sz w:val="14"/>
                <w:szCs w:val="14"/>
              </w:rPr>
              <w:t>Datos generales del Operador</w:t>
            </w:r>
          </w:p>
        </w:tc>
      </w:tr>
      <w:tr w:rsidRPr="00FC5907" w:rsidR="002871F9" w:rsidTr="012A6611" w14:paraId="0E47B3F4" w14:textId="77777777">
        <w:trPr>
          <w:trHeight w:val="113"/>
          <w:jc w:val="center"/>
        </w:trPr>
        <w:tc>
          <w:tcPr>
            <w:tcW w:w="2217" w:type="dxa"/>
            <w:gridSpan w:val="7"/>
            <w:shd w:val="clear" w:color="auto" w:fill="D9D9D9" w:themeFill="background1" w:themeFillShade="D9"/>
            <w:tcMar/>
          </w:tcPr>
          <w:p w:rsidRPr="00FC5907" w:rsidR="002871F9" w:rsidP="00480DBE" w:rsidRDefault="002871F9" w14:paraId="746E25A9" w14:textId="487ACA45">
            <w:pPr>
              <w:rPr>
                <w:rFonts w:ascii="Arial" w:hAnsi="Arial" w:cs="Arial"/>
                <w:sz w:val="14"/>
                <w:szCs w:val="14"/>
              </w:rPr>
            </w:pPr>
            <w:r w:rsidRPr="00FC5907">
              <w:rPr>
                <w:rFonts w:ascii="Arial" w:hAnsi="Arial" w:cs="Arial"/>
                <w:sz w:val="14"/>
                <w:szCs w:val="14"/>
              </w:rPr>
              <w:t>Nombre o razón social del Operador:</w:t>
            </w:r>
          </w:p>
        </w:tc>
        <w:tc>
          <w:tcPr>
            <w:tcW w:w="6921" w:type="dxa"/>
            <w:gridSpan w:val="18"/>
            <w:tcMar/>
          </w:tcPr>
          <w:p w:rsidRPr="00FC5907" w:rsidR="002871F9" w:rsidP="00480DBE" w:rsidRDefault="002871F9" w14:paraId="4101652C" w14:textId="77777777">
            <w:pPr>
              <w:rPr>
                <w:rFonts w:ascii="Arial" w:hAnsi="Arial" w:cs="Arial"/>
                <w:sz w:val="14"/>
                <w:szCs w:val="14"/>
              </w:rPr>
            </w:pPr>
          </w:p>
        </w:tc>
      </w:tr>
      <w:tr w:rsidRPr="00FC5907" w:rsidR="002871F9" w:rsidTr="012A6611" w14:paraId="1BB63672" w14:textId="77777777">
        <w:trPr>
          <w:trHeight w:val="300"/>
          <w:jc w:val="center"/>
        </w:trPr>
        <w:tc>
          <w:tcPr>
            <w:tcW w:w="9138" w:type="dxa"/>
            <w:gridSpan w:val="25"/>
            <w:shd w:val="clear" w:color="auto" w:fill="D9D9D9" w:themeFill="background1" w:themeFillShade="D9"/>
            <w:tcMar/>
          </w:tcPr>
          <w:p w:rsidRPr="00FC5907" w:rsidR="002871F9" w:rsidP="00480DBE" w:rsidRDefault="002871F9" w14:paraId="4DF17215" w14:textId="77777777">
            <w:pPr>
              <w:rPr>
                <w:rFonts w:ascii="Arial" w:hAnsi="Arial" w:cs="Arial"/>
                <w:b/>
                <w:sz w:val="14"/>
                <w:szCs w:val="14"/>
              </w:rPr>
            </w:pPr>
            <w:r w:rsidRPr="00FC5907">
              <w:rPr>
                <w:rFonts w:ascii="Arial" w:hAnsi="Arial" w:cs="Arial"/>
                <w:b/>
                <w:sz w:val="14"/>
                <w:szCs w:val="14"/>
              </w:rPr>
              <w:t>Representante legal</w:t>
            </w:r>
          </w:p>
        </w:tc>
      </w:tr>
      <w:tr w:rsidRPr="00FC5907" w:rsidR="002871F9" w:rsidTr="012A6611" w14:paraId="4B99056E" w14:textId="77777777">
        <w:trPr>
          <w:trHeight w:val="113"/>
          <w:jc w:val="center"/>
        </w:trPr>
        <w:tc>
          <w:tcPr>
            <w:tcW w:w="1229" w:type="dxa"/>
            <w:gridSpan w:val="4"/>
            <w:shd w:val="clear" w:color="auto" w:fill="D9D9D9" w:themeFill="background1" w:themeFillShade="D9"/>
            <w:tcMar/>
            <w:vAlign w:val="center"/>
          </w:tcPr>
          <w:p w:rsidRPr="00FC5907" w:rsidR="002871F9" w:rsidP="00480DBE" w:rsidRDefault="002871F9" w14:paraId="1299C43A" w14:textId="77777777">
            <w:pPr>
              <w:rPr>
                <w:rFonts w:ascii="Arial" w:hAnsi="Arial" w:cs="Arial"/>
                <w:sz w:val="14"/>
                <w:szCs w:val="14"/>
              </w:rPr>
            </w:pPr>
          </w:p>
        </w:tc>
        <w:tc>
          <w:tcPr>
            <w:tcW w:w="2434" w:type="dxa"/>
            <w:gridSpan w:val="6"/>
            <w:tcMar/>
          </w:tcPr>
          <w:p w:rsidRPr="00FC5907" w:rsidR="002871F9" w:rsidP="00480DBE" w:rsidRDefault="002871F9" w14:paraId="6708F767" w14:textId="77777777">
            <w:pPr>
              <w:rPr>
                <w:rFonts w:ascii="Arial" w:hAnsi="Arial" w:cs="Arial"/>
                <w:sz w:val="14"/>
                <w:szCs w:val="14"/>
              </w:rPr>
            </w:pPr>
          </w:p>
          <w:p w:rsidRPr="00FC5907" w:rsidR="00EB32F7" w:rsidP="00480DBE" w:rsidRDefault="00EB32F7" w14:paraId="4DDBEF00" w14:textId="77777777">
            <w:pPr>
              <w:rPr>
                <w:rFonts w:ascii="Arial" w:hAnsi="Arial" w:cs="Arial"/>
                <w:sz w:val="14"/>
                <w:szCs w:val="14"/>
              </w:rPr>
            </w:pPr>
          </w:p>
        </w:tc>
        <w:tc>
          <w:tcPr>
            <w:tcW w:w="343" w:type="dxa"/>
            <w:tcMar/>
          </w:tcPr>
          <w:p w:rsidRPr="00FC5907" w:rsidR="002871F9" w:rsidP="00480DBE" w:rsidRDefault="002871F9" w14:paraId="3461D779" w14:textId="77777777">
            <w:pPr>
              <w:rPr>
                <w:rFonts w:ascii="Arial" w:hAnsi="Arial" w:cs="Arial"/>
                <w:sz w:val="14"/>
                <w:szCs w:val="14"/>
              </w:rPr>
            </w:pPr>
          </w:p>
        </w:tc>
        <w:tc>
          <w:tcPr>
            <w:tcW w:w="1812" w:type="dxa"/>
            <w:gridSpan w:val="5"/>
            <w:tcMar/>
          </w:tcPr>
          <w:p w:rsidRPr="00FC5907" w:rsidR="002871F9" w:rsidP="00480DBE" w:rsidRDefault="002871F9" w14:paraId="3CF2D8B6" w14:textId="77777777">
            <w:pPr>
              <w:rPr>
                <w:rFonts w:ascii="Arial" w:hAnsi="Arial" w:cs="Arial"/>
                <w:sz w:val="14"/>
                <w:szCs w:val="14"/>
              </w:rPr>
            </w:pPr>
          </w:p>
        </w:tc>
        <w:tc>
          <w:tcPr>
            <w:tcW w:w="364" w:type="dxa"/>
            <w:tcMar/>
          </w:tcPr>
          <w:p w:rsidRPr="00FC5907" w:rsidR="002871F9" w:rsidP="00480DBE" w:rsidRDefault="002871F9" w14:paraId="0FB78278" w14:textId="77777777">
            <w:pPr>
              <w:rPr>
                <w:rFonts w:ascii="Arial" w:hAnsi="Arial" w:cs="Arial"/>
                <w:sz w:val="14"/>
                <w:szCs w:val="14"/>
              </w:rPr>
            </w:pPr>
          </w:p>
        </w:tc>
        <w:tc>
          <w:tcPr>
            <w:tcW w:w="2956" w:type="dxa"/>
            <w:gridSpan w:val="8"/>
            <w:tcMar/>
          </w:tcPr>
          <w:p w:rsidRPr="00FC5907" w:rsidR="002871F9" w:rsidP="00480DBE" w:rsidRDefault="002871F9" w14:paraId="1FC39945" w14:textId="77777777">
            <w:pPr>
              <w:rPr>
                <w:rFonts w:ascii="Arial" w:hAnsi="Arial" w:cs="Arial"/>
                <w:sz w:val="14"/>
                <w:szCs w:val="14"/>
              </w:rPr>
            </w:pPr>
          </w:p>
        </w:tc>
      </w:tr>
      <w:tr w:rsidRPr="00FC5907" w:rsidR="002871F9" w:rsidTr="012A6611" w14:paraId="4C079F5E" w14:textId="77777777">
        <w:trPr>
          <w:trHeight w:val="113"/>
          <w:jc w:val="center"/>
        </w:trPr>
        <w:tc>
          <w:tcPr>
            <w:tcW w:w="1229" w:type="dxa"/>
            <w:gridSpan w:val="4"/>
            <w:shd w:val="clear" w:color="auto" w:fill="D9D9D9" w:themeFill="background1" w:themeFillShade="D9"/>
            <w:tcMar/>
          </w:tcPr>
          <w:p w:rsidRPr="00FC5907" w:rsidR="002871F9" w:rsidP="00480DBE" w:rsidRDefault="002871F9" w14:paraId="0562CB0E" w14:textId="77777777">
            <w:pPr>
              <w:rPr>
                <w:rFonts w:ascii="Arial" w:hAnsi="Arial" w:cs="Arial"/>
                <w:sz w:val="14"/>
                <w:szCs w:val="14"/>
              </w:rPr>
            </w:pPr>
          </w:p>
        </w:tc>
        <w:tc>
          <w:tcPr>
            <w:tcW w:w="2434" w:type="dxa"/>
            <w:gridSpan w:val="6"/>
            <w:tcMar/>
          </w:tcPr>
          <w:p w:rsidRPr="00FC5907" w:rsidR="002871F9" w:rsidP="00480DBE" w:rsidRDefault="002871F9" w14:paraId="48B644A9" w14:textId="77777777">
            <w:pPr>
              <w:jc w:val="center"/>
              <w:rPr>
                <w:rFonts w:ascii="Arial" w:hAnsi="Arial" w:cs="Arial"/>
                <w:sz w:val="14"/>
                <w:szCs w:val="14"/>
              </w:rPr>
            </w:pPr>
            <w:r w:rsidRPr="00FC5907">
              <w:rPr>
                <w:rFonts w:ascii="Arial" w:hAnsi="Arial" w:cs="Arial"/>
                <w:sz w:val="14"/>
                <w:szCs w:val="14"/>
              </w:rPr>
              <w:t>Nombre (s)</w:t>
            </w:r>
          </w:p>
        </w:tc>
        <w:tc>
          <w:tcPr>
            <w:tcW w:w="343" w:type="dxa"/>
            <w:tcMar/>
          </w:tcPr>
          <w:p w:rsidRPr="00FC5907" w:rsidR="002871F9" w:rsidP="00480DBE" w:rsidRDefault="002871F9" w14:paraId="34CE0A41" w14:textId="77777777">
            <w:pPr>
              <w:jc w:val="center"/>
              <w:rPr>
                <w:rFonts w:ascii="Arial" w:hAnsi="Arial" w:cs="Arial"/>
                <w:sz w:val="14"/>
                <w:szCs w:val="14"/>
              </w:rPr>
            </w:pPr>
          </w:p>
        </w:tc>
        <w:tc>
          <w:tcPr>
            <w:tcW w:w="1812" w:type="dxa"/>
            <w:gridSpan w:val="5"/>
            <w:tcMar/>
          </w:tcPr>
          <w:p w:rsidRPr="00FC5907" w:rsidR="002871F9" w:rsidP="00480DBE" w:rsidRDefault="002871F9" w14:paraId="2B581D7E" w14:textId="77777777">
            <w:pPr>
              <w:jc w:val="center"/>
              <w:rPr>
                <w:rFonts w:ascii="Arial" w:hAnsi="Arial" w:cs="Arial"/>
                <w:sz w:val="14"/>
                <w:szCs w:val="14"/>
              </w:rPr>
            </w:pPr>
            <w:r w:rsidRPr="00FC5907">
              <w:rPr>
                <w:rFonts w:ascii="Arial" w:hAnsi="Arial" w:cs="Arial"/>
                <w:sz w:val="14"/>
                <w:szCs w:val="14"/>
              </w:rPr>
              <w:t>Primer apellido</w:t>
            </w:r>
          </w:p>
        </w:tc>
        <w:tc>
          <w:tcPr>
            <w:tcW w:w="364" w:type="dxa"/>
            <w:tcMar/>
          </w:tcPr>
          <w:p w:rsidRPr="00FC5907" w:rsidR="002871F9" w:rsidP="00480DBE" w:rsidRDefault="002871F9" w14:paraId="62EBF3C5" w14:textId="77777777">
            <w:pPr>
              <w:jc w:val="center"/>
              <w:rPr>
                <w:rFonts w:ascii="Arial" w:hAnsi="Arial" w:cs="Arial"/>
                <w:sz w:val="14"/>
                <w:szCs w:val="14"/>
              </w:rPr>
            </w:pPr>
          </w:p>
        </w:tc>
        <w:tc>
          <w:tcPr>
            <w:tcW w:w="2956" w:type="dxa"/>
            <w:gridSpan w:val="8"/>
            <w:tcMar/>
          </w:tcPr>
          <w:p w:rsidRPr="00FC5907" w:rsidR="002871F9" w:rsidP="00480DBE" w:rsidRDefault="002871F9" w14:paraId="0D75B201" w14:textId="77777777">
            <w:pPr>
              <w:jc w:val="center"/>
              <w:rPr>
                <w:rFonts w:ascii="Arial" w:hAnsi="Arial" w:cs="Arial"/>
                <w:sz w:val="14"/>
                <w:szCs w:val="14"/>
              </w:rPr>
            </w:pPr>
            <w:r w:rsidRPr="00FC5907">
              <w:rPr>
                <w:rFonts w:ascii="Arial" w:hAnsi="Arial" w:cs="Arial"/>
                <w:sz w:val="14"/>
                <w:szCs w:val="14"/>
              </w:rPr>
              <w:t>Segundo apellido</w:t>
            </w:r>
          </w:p>
        </w:tc>
      </w:tr>
      <w:tr w:rsidRPr="00FC5907" w:rsidR="002871F9" w:rsidTr="012A6611" w14:paraId="7FD3D486" w14:textId="77777777">
        <w:trPr>
          <w:trHeight w:val="300"/>
          <w:jc w:val="center"/>
        </w:trPr>
        <w:tc>
          <w:tcPr>
            <w:tcW w:w="9138" w:type="dxa"/>
            <w:gridSpan w:val="25"/>
            <w:shd w:val="clear" w:color="auto" w:fill="D9D9D9" w:themeFill="background1" w:themeFillShade="D9"/>
            <w:tcMar/>
          </w:tcPr>
          <w:p w:rsidRPr="00FC5907" w:rsidR="002871F9" w:rsidP="00480DBE" w:rsidRDefault="002871F9" w14:paraId="1066C389" w14:textId="77777777">
            <w:pPr>
              <w:rPr>
                <w:rFonts w:ascii="Arial" w:hAnsi="Arial" w:cs="Arial"/>
                <w:b/>
                <w:sz w:val="14"/>
                <w:szCs w:val="14"/>
              </w:rPr>
            </w:pPr>
            <w:r w:rsidRPr="00FC5907">
              <w:rPr>
                <w:rFonts w:ascii="Arial" w:hAnsi="Arial" w:cs="Arial"/>
                <w:b/>
                <w:sz w:val="14"/>
                <w:szCs w:val="14"/>
              </w:rPr>
              <w:t>Domicilio para oír y recibir notificaciones</w:t>
            </w:r>
          </w:p>
        </w:tc>
      </w:tr>
      <w:tr w:rsidRPr="00FC5907" w:rsidR="002871F9" w:rsidTr="012A6611" w14:paraId="3E925E6B" w14:textId="77777777">
        <w:trPr>
          <w:trHeight w:val="144"/>
          <w:jc w:val="center"/>
        </w:trPr>
        <w:tc>
          <w:tcPr>
            <w:tcW w:w="2217" w:type="dxa"/>
            <w:gridSpan w:val="7"/>
            <w:shd w:val="clear" w:color="auto" w:fill="D9D9D9" w:themeFill="background1" w:themeFillShade="D9"/>
            <w:tcMar/>
          </w:tcPr>
          <w:p w:rsidRPr="00FC5907" w:rsidR="002871F9" w:rsidP="00480DBE" w:rsidRDefault="002871F9" w14:paraId="70035AB6" w14:textId="7BB5610E">
            <w:pPr>
              <w:rPr>
                <w:rFonts w:ascii="Arial" w:hAnsi="Arial" w:cs="Arial"/>
                <w:sz w:val="14"/>
                <w:szCs w:val="14"/>
              </w:rPr>
            </w:pPr>
            <w:r w:rsidRPr="00FC5907">
              <w:rPr>
                <w:rFonts w:ascii="Arial" w:hAnsi="Arial" w:cs="Arial"/>
                <w:sz w:val="14"/>
                <w:szCs w:val="14"/>
              </w:rPr>
              <w:t>Calle y No. exterior e interior:</w:t>
            </w:r>
          </w:p>
        </w:tc>
        <w:tc>
          <w:tcPr>
            <w:tcW w:w="2204" w:type="dxa"/>
            <w:gridSpan w:val="6"/>
            <w:tcMar/>
          </w:tcPr>
          <w:p w:rsidRPr="00FC5907" w:rsidR="002871F9" w:rsidP="00480DBE" w:rsidRDefault="002871F9" w14:paraId="6D98A12B" w14:textId="77777777">
            <w:pPr>
              <w:rPr>
                <w:rFonts w:ascii="Arial" w:hAnsi="Arial" w:cs="Arial"/>
                <w:sz w:val="14"/>
                <w:szCs w:val="14"/>
              </w:rPr>
            </w:pPr>
          </w:p>
        </w:tc>
        <w:tc>
          <w:tcPr>
            <w:tcW w:w="1761" w:type="dxa"/>
            <w:gridSpan w:val="4"/>
            <w:shd w:val="clear" w:color="auto" w:fill="D9D9D9" w:themeFill="background1" w:themeFillShade="D9"/>
            <w:tcMar/>
          </w:tcPr>
          <w:p w:rsidRPr="00FC5907" w:rsidR="002871F9" w:rsidP="00480DBE" w:rsidRDefault="002871F9" w14:paraId="5AC1E5B3" w14:textId="78595337">
            <w:pPr>
              <w:rPr>
                <w:rFonts w:ascii="Arial" w:hAnsi="Arial" w:cs="Arial"/>
                <w:sz w:val="14"/>
                <w:szCs w:val="14"/>
              </w:rPr>
            </w:pPr>
            <w:r w:rsidRPr="00FC5907">
              <w:rPr>
                <w:rFonts w:ascii="Arial" w:hAnsi="Arial" w:cs="Arial"/>
                <w:sz w:val="14"/>
                <w:szCs w:val="14"/>
              </w:rPr>
              <w:t>Colonia:</w:t>
            </w:r>
          </w:p>
        </w:tc>
        <w:tc>
          <w:tcPr>
            <w:tcW w:w="2956" w:type="dxa"/>
            <w:gridSpan w:val="8"/>
            <w:tcMar/>
          </w:tcPr>
          <w:p w:rsidRPr="00FC5907" w:rsidR="002871F9" w:rsidP="00480DBE" w:rsidRDefault="002871F9" w14:paraId="2946DB82" w14:textId="77777777">
            <w:pPr>
              <w:rPr>
                <w:rFonts w:ascii="Arial" w:hAnsi="Arial" w:cs="Arial"/>
                <w:sz w:val="14"/>
                <w:szCs w:val="14"/>
              </w:rPr>
            </w:pPr>
          </w:p>
        </w:tc>
      </w:tr>
      <w:tr w:rsidRPr="00FC5907" w:rsidR="002871F9" w:rsidTr="012A6611" w14:paraId="40247FA3" w14:textId="77777777">
        <w:trPr>
          <w:trHeight w:val="119"/>
          <w:jc w:val="center"/>
        </w:trPr>
        <w:tc>
          <w:tcPr>
            <w:tcW w:w="2217" w:type="dxa"/>
            <w:gridSpan w:val="7"/>
            <w:shd w:val="clear" w:color="auto" w:fill="D9D9D9" w:themeFill="background1" w:themeFillShade="D9"/>
            <w:tcMar/>
          </w:tcPr>
          <w:p w:rsidRPr="00FC5907" w:rsidR="002871F9" w:rsidP="00480DBE" w:rsidRDefault="002871F9" w14:paraId="4A332F13" w14:textId="15DA4C03">
            <w:pPr>
              <w:rPr>
                <w:rFonts w:ascii="Arial" w:hAnsi="Arial" w:cs="Arial"/>
                <w:sz w:val="14"/>
                <w:szCs w:val="14"/>
              </w:rPr>
            </w:pPr>
            <w:r w:rsidRPr="00FC5907">
              <w:rPr>
                <w:rFonts w:ascii="Arial" w:hAnsi="Arial" w:cs="Arial"/>
                <w:sz w:val="14"/>
                <w:szCs w:val="14"/>
              </w:rPr>
              <w:t>Demarcación Territorial o Municipio:</w:t>
            </w:r>
          </w:p>
        </w:tc>
        <w:tc>
          <w:tcPr>
            <w:tcW w:w="2204" w:type="dxa"/>
            <w:gridSpan w:val="6"/>
            <w:tcMar/>
          </w:tcPr>
          <w:p w:rsidRPr="00FC5907" w:rsidR="002871F9" w:rsidP="00480DBE" w:rsidRDefault="002871F9" w14:paraId="5997CC1D" w14:textId="77777777">
            <w:pPr>
              <w:rPr>
                <w:rFonts w:ascii="Arial" w:hAnsi="Arial" w:cs="Arial"/>
                <w:sz w:val="14"/>
                <w:szCs w:val="14"/>
              </w:rPr>
            </w:pPr>
          </w:p>
        </w:tc>
        <w:tc>
          <w:tcPr>
            <w:tcW w:w="1761" w:type="dxa"/>
            <w:gridSpan w:val="4"/>
            <w:shd w:val="clear" w:color="auto" w:fill="D9D9D9" w:themeFill="background1" w:themeFillShade="D9"/>
            <w:tcMar/>
          </w:tcPr>
          <w:p w:rsidRPr="00FC5907" w:rsidR="002871F9" w:rsidP="00480DBE" w:rsidRDefault="002871F9" w14:paraId="35E3DDA3" w14:textId="67AA9662">
            <w:pPr>
              <w:rPr>
                <w:rFonts w:ascii="Arial" w:hAnsi="Arial" w:cs="Arial"/>
                <w:sz w:val="14"/>
                <w:szCs w:val="14"/>
              </w:rPr>
            </w:pPr>
            <w:r w:rsidRPr="00FC5907">
              <w:rPr>
                <w:rFonts w:ascii="Arial" w:hAnsi="Arial" w:cs="Arial"/>
                <w:sz w:val="14"/>
                <w:szCs w:val="14"/>
              </w:rPr>
              <w:t>Entidad Federativa:</w:t>
            </w:r>
          </w:p>
        </w:tc>
        <w:tc>
          <w:tcPr>
            <w:tcW w:w="2956" w:type="dxa"/>
            <w:gridSpan w:val="8"/>
            <w:tcMar/>
          </w:tcPr>
          <w:p w:rsidRPr="00FC5907" w:rsidR="002871F9" w:rsidP="00480DBE" w:rsidRDefault="002871F9" w14:paraId="110FFD37" w14:textId="77777777">
            <w:pPr>
              <w:rPr>
                <w:rFonts w:ascii="Arial" w:hAnsi="Arial" w:cs="Arial"/>
                <w:sz w:val="14"/>
                <w:szCs w:val="14"/>
              </w:rPr>
            </w:pPr>
          </w:p>
        </w:tc>
      </w:tr>
      <w:tr w:rsidRPr="00FC5907" w:rsidR="002871F9" w:rsidTr="012A6611" w14:paraId="7B2567E4" w14:textId="77777777">
        <w:trPr>
          <w:trHeight w:val="93"/>
          <w:jc w:val="center"/>
        </w:trPr>
        <w:tc>
          <w:tcPr>
            <w:tcW w:w="2217" w:type="dxa"/>
            <w:gridSpan w:val="7"/>
            <w:shd w:val="clear" w:color="auto" w:fill="D9D9D9" w:themeFill="background1" w:themeFillShade="D9"/>
            <w:tcMar/>
          </w:tcPr>
          <w:p w:rsidRPr="00FC5907" w:rsidR="002871F9" w:rsidP="00480DBE" w:rsidRDefault="002871F9" w14:paraId="3871DBBF" w14:textId="72A2B946">
            <w:pPr>
              <w:rPr>
                <w:rFonts w:ascii="Arial" w:hAnsi="Arial" w:cs="Arial"/>
                <w:sz w:val="14"/>
                <w:szCs w:val="14"/>
              </w:rPr>
            </w:pPr>
            <w:r w:rsidRPr="00FC5907">
              <w:rPr>
                <w:rFonts w:ascii="Arial" w:hAnsi="Arial" w:cs="Arial"/>
                <w:sz w:val="14"/>
                <w:szCs w:val="14"/>
              </w:rPr>
              <w:t>Código Postal:</w:t>
            </w:r>
          </w:p>
        </w:tc>
        <w:tc>
          <w:tcPr>
            <w:tcW w:w="2204" w:type="dxa"/>
            <w:gridSpan w:val="6"/>
            <w:tcMar/>
          </w:tcPr>
          <w:p w:rsidRPr="00FC5907" w:rsidR="002871F9" w:rsidP="00480DBE" w:rsidRDefault="002871F9" w14:paraId="6B699379" w14:textId="77777777">
            <w:pPr>
              <w:rPr>
                <w:rFonts w:ascii="Arial" w:hAnsi="Arial" w:cs="Arial"/>
                <w:sz w:val="14"/>
                <w:szCs w:val="14"/>
              </w:rPr>
            </w:pPr>
          </w:p>
        </w:tc>
        <w:tc>
          <w:tcPr>
            <w:tcW w:w="1761" w:type="dxa"/>
            <w:gridSpan w:val="4"/>
            <w:shd w:val="clear" w:color="auto" w:fill="D9D9D9" w:themeFill="background1" w:themeFillShade="D9"/>
            <w:tcMar/>
          </w:tcPr>
          <w:p w:rsidRPr="00FC5907" w:rsidR="002871F9" w:rsidP="00480DBE" w:rsidRDefault="002871F9" w14:paraId="150E5B9C" w14:textId="1658136F">
            <w:pPr>
              <w:rPr>
                <w:rFonts w:ascii="Arial" w:hAnsi="Arial" w:cs="Arial"/>
                <w:sz w:val="14"/>
                <w:szCs w:val="14"/>
              </w:rPr>
            </w:pPr>
            <w:r w:rsidRPr="00FC5907">
              <w:rPr>
                <w:rFonts w:ascii="Arial" w:hAnsi="Arial" w:cs="Arial"/>
                <w:sz w:val="14"/>
                <w:szCs w:val="14"/>
              </w:rPr>
              <w:t>Correo electrónico:</w:t>
            </w:r>
          </w:p>
        </w:tc>
        <w:tc>
          <w:tcPr>
            <w:tcW w:w="2956" w:type="dxa"/>
            <w:gridSpan w:val="8"/>
            <w:tcMar/>
          </w:tcPr>
          <w:p w:rsidRPr="00FC5907" w:rsidR="002871F9" w:rsidP="00480DBE" w:rsidRDefault="002871F9" w14:paraId="3FE9F23F" w14:textId="77777777">
            <w:pPr>
              <w:rPr>
                <w:rFonts w:ascii="Arial" w:hAnsi="Arial" w:cs="Arial"/>
                <w:sz w:val="14"/>
                <w:szCs w:val="14"/>
              </w:rPr>
            </w:pPr>
          </w:p>
        </w:tc>
      </w:tr>
      <w:tr w:rsidRPr="00FC5907" w:rsidR="00E83271" w:rsidTr="012A6611" w14:paraId="20B416E2" w14:textId="77777777">
        <w:trPr>
          <w:trHeight w:val="66"/>
          <w:jc w:val="center"/>
        </w:trPr>
        <w:tc>
          <w:tcPr>
            <w:tcW w:w="2217" w:type="dxa"/>
            <w:gridSpan w:val="7"/>
            <w:shd w:val="clear" w:color="auto" w:fill="D9D9D9" w:themeFill="background1" w:themeFillShade="D9"/>
            <w:tcMar/>
          </w:tcPr>
          <w:p w:rsidRPr="00FC5907" w:rsidR="00E83271" w:rsidP="00480DBE" w:rsidRDefault="00E83271" w14:paraId="2A0A7624" w14:textId="77777777">
            <w:pPr>
              <w:rPr>
                <w:rFonts w:ascii="Arial" w:hAnsi="Arial" w:cs="Arial"/>
                <w:sz w:val="14"/>
                <w:szCs w:val="14"/>
              </w:rPr>
            </w:pPr>
            <w:r w:rsidRPr="00FC5907">
              <w:rPr>
                <w:rFonts w:ascii="Arial" w:hAnsi="Arial" w:cs="Arial"/>
                <w:sz w:val="14"/>
                <w:szCs w:val="14"/>
              </w:rPr>
              <w:t>Teléfono fijo:</w:t>
            </w:r>
          </w:p>
        </w:tc>
        <w:tc>
          <w:tcPr>
            <w:tcW w:w="2204" w:type="dxa"/>
            <w:gridSpan w:val="6"/>
            <w:tcMar/>
          </w:tcPr>
          <w:p w:rsidRPr="00FC5907" w:rsidR="00E83271" w:rsidP="00480DBE" w:rsidRDefault="00E83271" w14:paraId="6537F28F" w14:textId="77777777">
            <w:pPr>
              <w:rPr>
                <w:rFonts w:ascii="Arial" w:hAnsi="Arial" w:cs="Arial"/>
                <w:sz w:val="14"/>
                <w:szCs w:val="14"/>
              </w:rPr>
            </w:pPr>
          </w:p>
        </w:tc>
        <w:tc>
          <w:tcPr>
            <w:tcW w:w="1761" w:type="dxa"/>
            <w:gridSpan w:val="4"/>
            <w:shd w:val="clear" w:color="auto" w:fill="D9D9D9" w:themeFill="background1" w:themeFillShade="D9"/>
            <w:tcMar/>
          </w:tcPr>
          <w:p w:rsidRPr="00FC5907" w:rsidR="00E83271" w:rsidP="00480DBE" w:rsidRDefault="00E83271" w14:paraId="43D91849" w14:textId="617E67D5">
            <w:pPr>
              <w:rPr>
                <w:rFonts w:ascii="Arial" w:hAnsi="Arial" w:cs="Arial"/>
                <w:sz w:val="14"/>
                <w:szCs w:val="14"/>
              </w:rPr>
            </w:pPr>
            <w:r w:rsidRPr="00FC5907">
              <w:rPr>
                <w:rFonts w:ascii="Arial" w:hAnsi="Arial" w:cs="Arial"/>
                <w:sz w:val="14"/>
                <w:szCs w:val="14"/>
              </w:rPr>
              <w:t>Teléfono celular:</w:t>
            </w:r>
          </w:p>
        </w:tc>
        <w:tc>
          <w:tcPr>
            <w:tcW w:w="2956" w:type="dxa"/>
            <w:gridSpan w:val="8"/>
            <w:tcMar/>
          </w:tcPr>
          <w:p w:rsidRPr="00FC5907" w:rsidR="00E83271" w:rsidP="00480DBE" w:rsidRDefault="00E83271" w14:paraId="5630AD66" w14:textId="77777777">
            <w:pPr>
              <w:rPr>
                <w:rFonts w:ascii="Arial" w:hAnsi="Arial" w:cs="Arial"/>
                <w:sz w:val="14"/>
                <w:szCs w:val="14"/>
              </w:rPr>
            </w:pPr>
          </w:p>
        </w:tc>
      </w:tr>
      <w:tr w:rsidRPr="00FC5907" w:rsidR="002871F9" w:rsidTr="012A6611" w14:paraId="61829076" w14:textId="77777777">
        <w:trPr>
          <w:trHeight w:val="168"/>
          <w:jc w:val="center"/>
        </w:trPr>
        <w:tc>
          <w:tcPr>
            <w:tcW w:w="9138" w:type="dxa"/>
            <w:gridSpan w:val="25"/>
            <w:tcMar/>
          </w:tcPr>
          <w:p w:rsidRPr="00FC5907" w:rsidR="002871F9" w:rsidP="00480DBE" w:rsidRDefault="002871F9" w14:paraId="2BA226A1" w14:textId="77777777">
            <w:pPr>
              <w:rPr>
                <w:rFonts w:ascii="Arial" w:hAnsi="Arial" w:cs="Arial"/>
                <w:sz w:val="10"/>
                <w:szCs w:val="10"/>
              </w:rPr>
            </w:pPr>
          </w:p>
        </w:tc>
      </w:tr>
      <w:tr w:rsidRPr="00FC5907" w:rsidR="002871F9" w:rsidTr="012A6611" w14:paraId="1A3B047D" w14:textId="77777777">
        <w:trPr>
          <w:trHeight w:val="300"/>
          <w:jc w:val="center"/>
        </w:trPr>
        <w:tc>
          <w:tcPr>
            <w:tcW w:w="9138" w:type="dxa"/>
            <w:gridSpan w:val="25"/>
            <w:shd w:val="clear" w:color="auto" w:fill="BFBFBF" w:themeFill="background1" w:themeFillShade="BF"/>
            <w:tcMar/>
          </w:tcPr>
          <w:p w:rsidRPr="00FC5907" w:rsidR="002871F9" w:rsidP="00480DBE" w:rsidRDefault="002871F9" w14:paraId="5821123D" w14:textId="77777777">
            <w:pPr>
              <w:rPr>
                <w:rFonts w:ascii="Arial" w:hAnsi="Arial" w:cs="Arial"/>
                <w:sz w:val="14"/>
                <w:szCs w:val="14"/>
              </w:rPr>
            </w:pPr>
            <w:r w:rsidRPr="00FC5907">
              <w:rPr>
                <w:rFonts w:ascii="Arial" w:hAnsi="Arial" w:cs="Arial"/>
                <w:b/>
                <w:sz w:val="14"/>
                <w:szCs w:val="14"/>
              </w:rPr>
              <w:t xml:space="preserve">Autorizados </w:t>
            </w:r>
            <w:r w:rsidRPr="00FC5907">
              <w:rPr>
                <w:rFonts w:ascii="Arial" w:hAnsi="Arial" w:cs="Arial"/>
                <w:sz w:val="14"/>
                <w:szCs w:val="14"/>
              </w:rPr>
              <w:t>(Agregar tantos autorizados sean necesarios)</w:t>
            </w:r>
          </w:p>
        </w:tc>
      </w:tr>
      <w:tr w:rsidRPr="00FC5907" w:rsidR="002871F9" w:rsidTr="012A6611" w14:paraId="1AACA812" w14:textId="77777777">
        <w:trPr>
          <w:trHeight w:val="300"/>
          <w:jc w:val="center"/>
        </w:trPr>
        <w:tc>
          <w:tcPr>
            <w:tcW w:w="1423" w:type="dxa"/>
            <w:gridSpan w:val="5"/>
            <w:vMerge w:val="restart"/>
            <w:shd w:val="clear" w:color="auto" w:fill="D9D9D9" w:themeFill="background1" w:themeFillShade="D9"/>
            <w:tcMar/>
            <w:vAlign w:val="center"/>
          </w:tcPr>
          <w:p w:rsidRPr="00FC5907" w:rsidR="002871F9" w:rsidP="00480DBE" w:rsidRDefault="002871F9" w14:paraId="2D08DA88" w14:textId="77777777">
            <w:pPr>
              <w:rPr>
                <w:rFonts w:ascii="Arial" w:hAnsi="Arial" w:cs="Arial"/>
                <w:sz w:val="14"/>
                <w:szCs w:val="14"/>
              </w:rPr>
            </w:pPr>
            <w:r w:rsidRPr="00FC5907">
              <w:rPr>
                <w:rFonts w:ascii="Arial" w:hAnsi="Arial" w:cs="Arial"/>
                <w:sz w:val="14"/>
                <w:szCs w:val="14"/>
              </w:rPr>
              <w:t>Nombre(s) completo(s) de la(s) persona(s) autorizada(s) para oír y recibir notificaciones:</w:t>
            </w:r>
          </w:p>
        </w:tc>
        <w:tc>
          <w:tcPr>
            <w:tcW w:w="2583" w:type="dxa"/>
            <w:gridSpan w:val="6"/>
            <w:tcMar/>
          </w:tcPr>
          <w:p w:rsidRPr="00FC5907" w:rsidR="002871F9" w:rsidP="00480DBE" w:rsidRDefault="002871F9" w14:paraId="17AD93B2" w14:textId="77777777">
            <w:pPr>
              <w:rPr>
                <w:rFonts w:ascii="Arial" w:hAnsi="Arial" w:cs="Arial"/>
                <w:sz w:val="14"/>
                <w:szCs w:val="14"/>
              </w:rPr>
            </w:pPr>
          </w:p>
        </w:tc>
        <w:tc>
          <w:tcPr>
            <w:tcW w:w="2503" w:type="dxa"/>
            <w:gridSpan w:val="8"/>
            <w:tcMar/>
          </w:tcPr>
          <w:p w:rsidRPr="00FC5907" w:rsidR="002871F9" w:rsidP="00480DBE" w:rsidRDefault="002871F9" w14:paraId="0DE4B5B7" w14:textId="77777777">
            <w:pPr>
              <w:rPr>
                <w:rFonts w:ascii="Arial" w:hAnsi="Arial" w:cs="Arial"/>
                <w:sz w:val="14"/>
                <w:szCs w:val="14"/>
              </w:rPr>
            </w:pPr>
          </w:p>
        </w:tc>
        <w:tc>
          <w:tcPr>
            <w:tcW w:w="2629" w:type="dxa"/>
            <w:gridSpan w:val="6"/>
            <w:tcMar/>
          </w:tcPr>
          <w:p w:rsidRPr="00FC5907" w:rsidR="002871F9" w:rsidP="00480DBE" w:rsidRDefault="002871F9" w14:paraId="66204FF1" w14:textId="77777777">
            <w:pPr>
              <w:rPr>
                <w:rFonts w:ascii="Arial" w:hAnsi="Arial" w:cs="Arial"/>
                <w:sz w:val="14"/>
                <w:szCs w:val="14"/>
              </w:rPr>
            </w:pPr>
          </w:p>
        </w:tc>
      </w:tr>
      <w:tr w:rsidRPr="00FC5907" w:rsidR="002871F9" w:rsidTr="012A6611" w14:paraId="399FEBA4" w14:textId="77777777">
        <w:trPr>
          <w:trHeight w:val="300"/>
          <w:jc w:val="center"/>
        </w:trPr>
        <w:tc>
          <w:tcPr>
            <w:tcW w:w="1423" w:type="dxa"/>
            <w:gridSpan w:val="5"/>
            <w:vMerge/>
            <w:tcMar/>
          </w:tcPr>
          <w:p w:rsidRPr="00FC5907" w:rsidR="002871F9" w:rsidP="00480DBE" w:rsidRDefault="002871F9" w14:paraId="2DBF0D7D" w14:textId="77777777">
            <w:pPr>
              <w:rPr>
                <w:rFonts w:ascii="Arial" w:hAnsi="Arial" w:cs="Arial"/>
                <w:sz w:val="14"/>
                <w:szCs w:val="14"/>
              </w:rPr>
            </w:pPr>
          </w:p>
        </w:tc>
        <w:tc>
          <w:tcPr>
            <w:tcW w:w="2583" w:type="dxa"/>
            <w:gridSpan w:val="6"/>
            <w:tcMar/>
          </w:tcPr>
          <w:p w:rsidRPr="00FC5907" w:rsidR="002871F9" w:rsidP="00480DBE" w:rsidRDefault="002871F9" w14:paraId="17328731" w14:textId="77777777">
            <w:pPr>
              <w:jc w:val="center"/>
              <w:rPr>
                <w:rFonts w:ascii="Arial" w:hAnsi="Arial" w:cs="Arial"/>
                <w:sz w:val="14"/>
                <w:szCs w:val="14"/>
              </w:rPr>
            </w:pPr>
            <w:r w:rsidRPr="00FC5907">
              <w:rPr>
                <w:rFonts w:ascii="Arial" w:hAnsi="Arial" w:cs="Arial"/>
                <w:sz w:val="14"/>
                <w:szCs w:val="14"/>
              </w:rPr>
              <w:t>Nombre (s)</w:t>
            </w:r>
          </w:p>
        </w:tc>
        <w:tc>
          <w:tcPr>
            <w:tcW w:w="2503" w:type="dxa"/>
            <w:gridSpan w:val="8"/>
            <w:tcMar/>
          </w:tcPr>
          <w:p w:rsidRPr="00FC5907" w:rsidR="002871F9" w:rsidP="00480DBE" w:rsidRDefault="002871F9" w14:paraId="4356B947" w14:textId="77777777">
            <w:pPr>
              <w:jc w:val="center"/>
              <w:rPr>
                <w:rFonts w:ascii="Arial" w:hAnsi="Arial" w:cs="Arial"/>
                <w:sz w:val="14"/>
                <w:szCs w:val="14"/>
              </w:rPr>
            </w:pPr>
            <w:r w:rsidRPr="00FC5907">
              <w:rPr>
                <w:rFonts w:ascii="Arial" w:hAnsi="Arial" w:cs="Arial"/>
                <w:sz w:val="14"/>
                <w:szCs w:val="14"/>
              </w:rPr>
              <w:t>Primer apellido</w:t>
            </w:r>
          </w:p>
        </w:tc>
        <w:tc>
          <w:tcPr>
            <w:tcW w:w="2629" w:type="dxa"/>
            <w:gridSpan w:val="6"/>
            <w:tcMar/>
          </w:tcPr>
          <w:p w:rsidRPr="00FC5907" w:rsidR="002871F9" w:rsidP="00480DBE" w:rsidRDefault="002871F9" w14:paraId="2E22A6F1" w14:textId="77777777">
            <w:pPr>
              <w:jc w:val="center"/>
              <w:rPr>
                <w:rFonts w:ascii="Arial" w:hAnsi="Arial" w:cs="Arial"/>
                <w:sz w:val="14"/>
                <w:szCs w:val="14"/>
              </w:rPr>
            </w:pPr>
            <w:r w:rsidRPr="00FC5907">
              <w:rPr>
                <w:rFonts w:ascii="Arial" w:hAnsi="Arial" w:cs="Arial"/>
                <w:sz w:val="14"/>
                <w:szCs w:val="14"/>
              </w:rPr>
              <w:t>Segundo apellido</w:t>
            </w:r>
          </w:p>
        </w:tc>
      </w:tr>
      <w:tr w:rsidRPr="00FC5907" w:rsidR="002871F9" w:rsidTr="012A6611" w14:paraId="6B62F1B3" w14:textId="77777777">
        <w:trPr>
          <w:trHeight w:val="300"/>
          <w:jc w:val="center"/>
        </w:trPr>
        <w:tc>
          <w:tcPr>
            <w:tcW w:w="1423" w:type="dxa"/>
            <w:gridSpan w:val="5"/>
            <w:vMerge/>
            <w:tcMar/>
          </w:tcPr>
          <w:p w:rsidRPr="00FC5907" w:rsidR="002871F9" w:rsidP="00480DBE" w:rsidRDefault="002871F9" w14:paraId="02F2C34E" w14:textId="77777777">
            <w:pPr>
              <w:rPr>
                <w:rFonts w:ascii="Arial" w:hAnsi="Arial" w:cs="Arial"/>
                <w:sz w:val="14"/>
                <w:szCs w:val="14"/>
              </w:rPr>
            </w:pPr>
          </w:p>
        </w:tc>
        <w:tc>
          <w:tcPr>
            <w:tcW w:w="2583" w:type="dxa"/>
            <w:gridSpan w:val="6"/>
            <w:tcMar/>
          </w:tcPr>
          <w:p w:rsidRPr="00FC5907" w:rsidR="002871F9" w:rsidP="00480DBE" w:rsidRDefault="002871F9" w14:paraId="680A4E5D" w14:textId="77777777">
            <w:pPr>
              <w:jc w:val="center"/>
              <w:rPr>
                <w:rFonts w:ascii="Arial" w:hAnsi="Arial" w:cs="Arial"/>
                <w:sz w:val="14"/>
                <w:szCs w:val="14"/>
              </w:rPr>
            </w:pPr>
          </w:p>
        </w:tc>
        <w:tc>
          <w:tcPr>
            <w:tcW w:w="2503" w:type="dxa"/>
            <w:gridSpan w:val="8"/>
            <w:tcMar/>
          </w:tcPr>
          <w:p w:rsidRPr="00FC5907" w:rsidR="002871F9" w:rsidP="00480DBE" w:rsidRDefault="002871F9" w14:paraId="19219836" w14:textId="77777777">
            <w:pPr>
              <w:jc w:val="center"/>
              <w:rPr>
                <w:rFonts w:ascii="Arial" w:hAnsi="Arial" w:cs="Arial"/>
                <w:sz w:val="14"/>
                <w:szCs w:val="14"/>
              </w:rPr>
            </w:pPr>
          </w:p>
        </w:tc>
        <w:tc>
          <w:tcPr>
            <w:tcW w:w="2629" w:type="dxa"/>
            <w:gridSpan w:val="6"/>
            <w:tcMar/>
          </w:tcPr>
          <w:p w:rsidRPr="00FC5907" w:rsidR="002871F9" w:rsidP="00480DBE" w:rsidRDefault="002871F9" w14:paraId="296FEF7D" w14:textId="77777777">
            <w:pPr>
              <w:jc w:val="center"/>
              <w:rPr>
                <w:rFonts w:ascii="Arial" w:hAnsi="Arial" w:cs="Arial"/>
                <w:sz w:val="14"/>
                <w:szCs w:val="14"/>
              </w:rPr>
            </w:pPr>
          </w:p>
        </w:tc>
      </w:tr>
      <w:tr w:rsidRPr="00FC5907" w:rsidR="002871F9" w:rsidTr="012A6611" w14:paraId="4547E03E" w14:textId="77777777">
        <w:trPr>
          <w:trHeight w:val="300"/>
          <w:jc w:val="center"/>
        </w:trPr>
        <w:tc>
          <w:tcPr>
            <w:tcW w:w="1423" w:type="dxa"/>
            <w:gridSpan w:val="5"/>
            <w:vMerge/>
            <w:tcMar/>
          </w:tcPr>
          <w:p w:rsidRPr="00FC5907" w:rsidR="002871F9" w:rsidP="00480DBE" w:rsidRDefault="002871F9" w14:paraId="7194DBDC" w14:textId="77777777">
            <w:pPr>
              <w:rPr>
                <w:rFonts w:ascii="Arial" w:hAnsi="Arial" w:cs="Arial"/>
                <w:sz w:val="14"/>
                <w:szCs w:val="14"/>
              </w:rPr>
            </w:pPr>
          </w:p>
        </w:tc>
        <w:tc>
          <w:tcPr>
            <w:tcW w:w="2583" w:type="dxa"/>
            <w:gridSpan w:val="6"/>
            <w:tcMar/>
          </w:tcPr>
          <w:p w:rsidRPr="00FC5907" w:rsidR="002871F9" w:rsidP="00480DBE" w:rsidRDefault="002871F9" w14:paraId="0A5BB2D8" w14:textId="77777777">
            <w:pPr>
              <w:jc w:val="center"/>
              <w:rPr>
                <w:rFonts w:ascii="Arial" w:hAnsi="Arial" w:cs="Arial"/>
                <w:sz w:val="14"/>
                <w:szCs w:val="14"/>
              </w:rPr>
            </w:pPr>
            <w:r w:rsidRPr="00FC5907">
              <w:rPr>
                <w:rFonts w:ascii="Arial" w:hAnsi="Arial" w:cs="Arial"/>
                <w:sz w:val="14"/>
                <w:szCs w:val="14"/>
              </w:rPr>
              <w:t>Nombre (s)</w:t>
            </w:r>
          </w:p>
        </w:tc>
        <w:tc>
          <w:tcPr>
            <w:tcW w:w="2503" w:type="dxa"/>
            <w:gridSpan w:val="8"/>
            <w:tcMar/>
          </w:tcPr>
          <w:p w:rsidRPr="00FC5907" w:rsidR="002871F9" w:rsidP="00480DBE" w:rsidRDefault="002871F9" w14:paraId="2126DE54" w14:textId="77777777">
            <w:pPr>
              <w:jc w:val="center"/>
              <w:rPr>
                <w:rFonts w:ascii="Arial" w:hAnsi="Arial" w:cs="Arial"/>
                <w:sz w:val="14"/>
                <w:szCs w:val="14"/>
              </w:rPr>
            </w:pPr>
            <w:r w:rsidRPr="00FC5907">
              <w:rPr>
                <w:rFonts w:ascii="Arial" w:hAnsi="Arial" w:cs="Arial"/>
                <w:sz w:val="14"/>
                <w:szCs w:val="14"/>
              </w:rPr>
              <w:t>Primer apellido</w:t>
            </w:r>
          </w:p>
        </w:tc>
        <w:tc>
          <w:tcPr>
            <w:tcW w:w="2629" w:type="dxa"/>
            <w:gridSpan w:val="6"/>
            <w:tcMar/>
          </w:tcPr>
          <w:p w:rsidRPr="00FC5907" w:rsidR="002871F9" w:rsidP="00480DBE" w:rsidRDefault="002871F9" w14:paraId="2EAB364E" w14:textId="77777777">
            <w:pPr>
              <w:jc w:val="center"/>
              <w:rPr>
                <w:rFonts w:ascii="Arial" w:hAnsi="Arial" w:cs="Arial"/>
                <w:sz w:val="14"/>
                <w:szCs w:val="14"/>
              </w:rPr>
            </w:pPr>
            <w:r w:rsidRPr="00FC5907">
              <w:rPr>
                <w:rFonts w:ascii="Arial" w:hAnsi="Arial" w:cs="Arial"/>
                <w:sz w:val="14"/>
                <w:szCs w:val="14"/>
              </w:rPr>
              <w:t>Segundo apellido</w:t>
            </w:r>
          </w:p>
        </w:tc>
      </w:tr>
      <w:tr w:rsidRPr="00FC5907" w:rsidR="002871F9" w:rsidTr="012A6611" w14:paraId="769D0D3C" w14:textId="77777777">
        <w:trPr>
          <w:trHeight w:val="136"/>
          <w:jc w:val="center"/>
        </w:trPr>
        <w:tc>
          <w:tcPr>
            <w:tcW w:w="9138" w:type="dxa"/>
            <w:gridSpan w:val="25"/>
            <w:tcMar/>
          </w:tcPr>
          <w:p w:rsidRPr="00FC5907" w:rsidR="002871F9" w:rsidP="00480DBE" w:rsidRDefault="002871F9" w14:paraId="54CD245A" w14:textId="77777777">
            <w:pPr>
              <w:rPr>
                <w:rFonts w:ascii="Arial" w:hAnsi="Arial" w:cs="Arial"/>
                <w:sz w:val="10"/>
                <w:szCs w:val="10"/>
              </w:rPr>
            </w:pPr>
          </w:p>
        </w:tc>
      </w:tr>
      <w:tr w:rsidRPr="00FC5907" w:rsidR="002871F9" w:rsidTr="012A6611" w14:paraId="06570BBB" w14:textId="77777777">
        <w:trPr>
          <w:trHeight w:val="300"/>
          <w:jc w:val="center"/>
        </w:trPr>
        <w:tc>
          <w:tcPr>
            <w:tcW w:w="9138" w:type="dxa"/>
            <w:gridSpan w:val="25"/>
            <w:shd w:val="clear" w:color="auto" w:fill="BFBFBF" w:themeFill="background1" w:themeFillShade="BF"/>
            <w:tcMar/>
          </w:tcPr>
          <w:p w:rsidRPr="00FC5907" w:rsidR="002871F9" w:rsidP="00480DBE" w:rsidRDefault="002871F9" w14:paraId="36BD477A" w14:textId="77777777">
            <w:pPr>
              <w:rPr>
                <w:rFonts w:ascii="Arial" w:hAnsi="Arial" w:cs="Arial"/>
                <w:b/>
                <w:sz w:val="14"/>
                <w:szCs w:val="14"/>
              </w:rPr>
            </w:pPr>
            <w:r w:rsidRPr="00FC5907">
              <w:rPr>
                <w:rFonts w:ascii="Arial" w:hAnsi="Arial" w:cs="Arial"/>
                <w:b/>
                <w:sz w:val="14"/>
                <w:szCs w:val="14"/>
              </w:rPr>
              <w:t>SECCIÓN 3.                 REPRESENTACIÓN GRÁFICA DE LA INFORMACIÓN SOLICITADA</w:t>
            </w:r>
          </w:p>
        </w:tc>
      </w:tr>
      <w:tr w:rsidRPr="00FC5907" w:rsidR="002871F9" w:rsidTr="012A6611" w14:paraId="35BD947B" w14:textId="77777777">
        <w:trPr>
          <w:trHeight w:val="300"/>
          <w:jc w:val="center"/>
        </w:trPr>
        <w:tc>
          <w:tcPr>
            <w:tcW w:w="9138" w:type="dxa"/>
            <w:gridSpan w:val="25"/>
            <w:shd w:val="clear" w:color="auto" w:fill="D9D9D9" w:themeFill="background1" w:themeFillShade="D9"/>
            <w:tcMar/>
          </w:tcPr>
          <w:p w:rsidRPr="00FC5907" w:rsidR="002871F9" w:rsidP="00480DBE" w:rsidRDefault="002871F9" w14:paraId="011779C4" w14:textId="77777777">
            <w:pPr>
              <w:rPr>
                <w:rFonts w:ascii="Arial" w:hAnsi="Arial" w:cs="Arial"/>
                <w:b/>
                <w:sz w:val="14"/>
                <w:szCs w:val="14"/>
              </w:rPr>
            </w:pPr>
            <w:r w:rsidRPr="00FC5907">
              <w:rPr>
                <w:rFonts w:ascii="Arial" w:hAnsi="Arial" w:cs="Arial"/>
                <w:b/>
                <w:sz w:val="14"/>
                <w:szCs w:val="14"/>
              </w:rPr>
              <w:lastRenderedPageBreak/>
              <w:t>Cada Archivo de Presentación deberá entregarse al IFT en un archivo en formato CSV, nombrado de acuerdo con el código señalado en “Archivo de presentación”, conservando el orden y nombre de las columnas, incluyendo tantas filas como sean necesarias. No se permite dejar campos vacíos, en caso de que alguno no le aplique deberá de llenarlo con la leyenda NA.</w:t>
            </w:r>
          </w:p>
        </w:tc>
      </w:tr>
      <w:tr w:rsidRPr="00FC5907" w:rsidR="002871F9" w:rsidTr="012A6611" w14:paraId="1231BE67" w14:textId="77777777">
        <w:trPr>
          <w:trHeight w:val="300"/>
          <w:jc w:val="center"/>
        </w:trPr>
        <w:tc>
          <w:tcPr>
            <w:tcW w:w="9138" w:type="dxa"/>
            <w:gridSpan w:val="25"/>
            <w:tcMar/>
          </w:tcPr>
          <w:p w:rsidRPr="00FC5907" w:rsidR="002871F9" w:rsidP="00480DBE" w:rsidRDefault="002871F9" w14:paraId="36FEB5B0" w14:textId="77777777">
            <w:pPr>
              <w:rPr>
                <w:rFonts w:ascii="Arial" w:hAnsi="Arial" w:cs="Arial"/>
                <w:sz w:val="10"/>
                <w:szCs w:val="10"/>
              </w:rPr>
            </w:pPr>
          </w:p>
        </w:tc>
      </w:tr>
      <w:tr w:rsidRPr="00FC5907" w:rsidR="002871F9" w:rsidTr="012A6611" w14:paraId="2290C7B1" w14:textId="77777777">
        <w:trPr>
          <w:trHeight w:val="300"/>
          <w:jc w:val="center"/>
        </w:trPr>
        <w:tc>
          <w:tcPr>
            <w:tcW w:w="9138" w:type="dxa"/>
            <w:gridSpan w:val="25"/>
            <w:shd w:val="clear" w:color="auto" w:fill="D9D9D9" w:themeFill="background1" w:themeFillShade="D9"/>
            <w:tcMar/>
          </w:tcPr>
          <w:p w:rsidRPr="00FC5907" w:rsidR="38E6E1B3" w:rsidP="3F7C5021" w:rsidRDefault="38E6E1B3" w14:paraId="53BAC66C" w14:textId="06D9457C">
            <w:pPr>
              <w:rPr>
                <w:rFonts w:ascii="Arial" w:hAnsi="Arial" w:cs="Arial"/>
                <w:sz w:val="14"/>
                <w:szCs w:val="14"/>
              </w:rPr>
            </w:pPr>
            <w:r w:rsidRPr="00FC5907">
              <w:rPr>
                <w:rFonts w:ascii="Arial" w:hAnsi="Arial" w:cs="Arial"/>
                <w:b/>
                <w:bCs/>
                <w:noProof/>
                <w:color w:val="000000" w:themeColor="text1"/>
                <w:sz w:val="14"/>
                <w:szCs w:val="14"/>
              </w:rPr>
              <w:t>Ingresos por el servicio de usuario visitante.</w:t>
            </w:r>
          </w:p>
          <w:p w:rsidRPr="00FC5907" w:rsidR="002871F9" w:rsidP="3F7C5021" w:rsidRDefault="002871F9" w14:paraId="62889FE3" w14:textId="58FD20B9">
            <w:pPr>
              <w:rPr>
                <w:rFonts w:ascii="Arial" w:hAnsi="Arial" w:cs="Arial"/>
                <w:b/>
                <w:bCs/>
                <w:sz w:val="14"/>
                <w:szCs w:val="14"/>
              </w:rPr>
            </w:pPr>
            <w:r w:rsidRPr="00FC5907">
              <w:rPr>
                <w:rFonts w:ascii="Arial" w:hAnsi="Arial" w:cs="Arial"/>
                <w:b/>
                <w:bCs/>
                <w:sz w:val="14"/>
                <w:szCs w:val="14"/>
              </w:rPr>
              <w:t>Código del Archivo de Presentación: R0</w:t>
            </w:r>
            <w:r w:rsidRPr="00FC5907" w:rsidR="6A3C86D4">
              <w:rPr>
                <w:rFonts w:ascii="Arial" w:hAnsi="Arial" w:cs="Arial"/>
                <w:b/>
                <w:bCs/>
                <w:sz w:val="14"/>
                <w:szCs w:val="14"/>
              </w:rPr>
              <w:t>19</w:t>
            </w:r>
            <w:r w:rsidRPr="00FC5907">
              <w:rPr>
                <w:rFonts w:ascii="Arial" w:hAnsi="Arial" w:cs="Arial"/>
                <w:b/>
                <w:bCs/>
                <w:sz w:val="14"/>
                <w:szCs w:val="14"/>
              </w:rPr>
              <w:t>-01.CSV</w:t>
            </w:r>
          </w:p>
        </w:tc>
      </w:tr>
      <w:tr w:rsidRPr="00FC5907" w:rsidR="002871F9" w:rsidTr="012A6611" w14:paraId="6FAF36DE" w14:textId="77777777">
        <w:trPr>
          <w:trHeight w:val="105"/>
          <w:jc w:val="center"/>
        </w:trPr>
        <w:tc>
          <w:tcPr>
            <w:tcW w:w="988" w:type="dxa"/>
            <w:gridSpan w:val="3"/>
            <w:tcMar/>
            <w:vAlign w:val="center"/>
          </w:tcPr>
          <w:p w:rsidRPr="00FC5907" w:rsidR="002871F9" w:rsidP="00480DBE" w:rsidRDefault="002871F9" w14:paraId="22E1FA53" w14:textId="0BAFAB73">
            <w:pPr>
              <w:jc w:val="center"/>
              <w:rPr>
                <w:rFonts w:ascii="Arial" w:hAnsi="Arial" w:cs="Arial"/>
                <w:sz w:val="14"/>
                <w:szCs w:val="14"/>
              </w:rPr>
            </w:pPr>
            <w:r w:rsidRPr="00FC5907">
              <w:rPr>
                <w:rFonts w:ascii="Arial" w:hAnsi="Arial" w:eastAsia="Times New Roman" w:cs="Arial"/>
                <w:color w:val="000000" w:themeColor="text1"/>
                <w:sz w:val="14"/>
                <w:szCs w:val="14"/>
                <w:lang w:eastAsia="es-MX"/>
              </w:rPr>
              <w:t>C</w:t>
            </w:r>
            <w:r w:rsidRPr="00FC5907" w:rsidR="5C009AE0">
              <w:rPr>
                <w:rFonts w:ascii="Arial" w:hAnsi="Arial" w:eastAsia="Times New Roman" w:cs="Arial"/>
                <w:color w:val="000000" w:themeColor="text1"/>
                <w:sz w:val="14"/>
                <w:szCs w:val="14"/>
                <w:lang w:eastAsia="es-MX"/>
              </w:rPr>
              <w:t>5</w:t>
            </w:r>
            <w:r w:rsidRPr="00FC5907">
              <w:rPr>
                <w:rFonts w:ascii="Arial" w:hAnsi="Arial" w:eastAsia="Times New Roman" w:cs="Arial"/>
                <w:color w:val="000000" w:themeColor="text1"/>
                <w:sz w:val="14"/>
                <w:szCs w:val="14"/>
                <w:lang w:eastAsia="es-MX"/>
              </w:rPr>
              <w:t>01</w:t>
            </w:r>
          </w:p>
        </w:tc>
        <w:tc>
          <w:tcPr>
            <w:tcW w:w="1559" w:type="dxa"/>
            <w:gridSpan w:val="6"/>
            <w:tcMar/>
            <w:vAlign w:val="center"/>
          </w:tcPr>
          <w:p w:rsidRPr="00FC5907" w:rsidR="002871F9" w:rsidP="00480DBE" w:rsidRDefault="002871F9" w14:paraId="7DA023E0" w14:textId="27578A4D">
            <w:pPr>
              <w:jc w:val="center"/>
              <w:rPr>
                <w:rFonts w:ascii="Arial" w:hAnsi="Arial" w:eastAsia="Times New Roman" w:cs="Arial"/>
                <w:color w:val="000000"/>
                <w:sz w:val="14"/>
                <w:szCs w:val="14"/>
                <w:lang w:eastAsia="es-MX"/>
              </w:rPr>
            </w:pPr>
            <w:r w:rsidRPr="00FC5907">
              <w:rPr>
                <w:rFonts w:ascii="Arial" w:hAnsi="Arial" w:eastAsia="Times New Roman" w:cs="Arial"/>
                <w:color w:val="000000" w:themeColor="text1"/>
                <w:sz w:val="14"/>
                <w:szCs w:val="14"/>
                <w:lang w:eastAsia="es-MX"/>
              </w:rPr>
              <w:t>C</w:t>
            </w:r>
            <w:r w:rsidRPr="00FC5907" w:rsidR="57F40EB0">
              <w:rPr>
                <w:rFonts w:ascii="Arial" w:hAnsi="Arial" w:eastAsia="Times New Roman" w:cs="Arial"/>
                <w:color w:val="000000" w:themeColor="text1"/>
                <w:sz w:val="14"/>
                <w:szCs w:val="14"/>
                <w:lang w:eastAsia="es-MX"/>
              </w:rPr>
              <w:t>5</w:t>
            </w:r>
            <w:r w:rsidRPr="00FC5907">
              <w:rPr>
                <w:rFonts w:ascii="Arial" w:hAnsi="Arial" w:eastAsia="Times New Roman" w:cs="Arial"/>
                <w:color w:val="000000" w:themeColor="text1"/>
                <w:sz w:val="14"/>
                <w:szCs w:val="14"/>
                <w:lang w:eastAsia="es-MX"/>
              </w:rPr>
              <w:t>02</w:t>
            </w:r>
          </w:p>
        </w:tc>
        <w:tc>
          <w:tcPr>
            <w:tcW w:w="1134" w:type="dxa"/>
            <w:shd w:val="clear" w:color="auto" w:fill="auto"/>
            <w:tcMar/>
            <w:vAlign w:val="center"/>
          </w:tcPr>
          <w:p w:rsidRPr="00FC5907" w:rsidR="002871F9" w:rsidP="00480DBE" w:rsidRDefault="002871F9" w14:paraId="7E0CC265" w14:textId="5E746D31">
            <w:pPr>
              <w:jc w:val="center"/>
              <w:rPr>
                <w:rFonts w:ascii="Arial" w:hAnsi="Arial" w:eastAsia="Times New Roman" w:cs="Arial"/>
                <w:color w:val="000000"/>
                <w:sz w:val="14"/>
                <w:szCs w:val="14"/>
                <w:lang w:eastAsia="es-MX"/>
              </w:rPr>
            </w:pPr>
            <w:r w:rsidRPr="00FC5907">
              <w:rPr>
                <w:rFonts w:ascii="Arial" w:hAnsi="Arial" w:eastAsia="Times New Roman" w:cs="Arial"/>
                <w:color w:val="000000" w:themeColor="text1"/>
                <w:sz w:val="14"/>
                <w:szCs w:val="14"/>
                <w:lang w:eastAsia="es-MX"/>
              </w:rPr>
              <w:t>R0</w:t>
            </w:r>
            <w:r w:rsidRPr="00FC5907" w:rsidR="611E699A">
              <w:rPr>
                <w:rFonts w:ascii="Arial" w:hAnsi="Arial" w:eastAsia="Times New Roman" w:cs="Arial"/>
                <w:color w:val="000000" w:themeColor="text1"/>
                <w:sz w:val="14"/>
                <w:szCs w:val="14"/>
                <w:lang w:eastAsia="es-MX"/>
              </w:rPr>
              <w:t>19</w:t>
            </w:r>
            <w:r w:rsidRPr="00FC5907">
              <w:rPr>
                <w:rFonts w:ascii="Arial" w:hAnsi="Arial" w:eastAsia="Times New Roman" w:cs="Arial"/>
                <w:color w:val="000000" w:themeColor="text1"/>
                <w:sz w:val="14"/>
                <w:szCs w:val="14"/>
                <w:lang w:eastAsia="es-MX"/>
              </w:rPr>
              <w:t>-0101</w:t>
            </w:r>
          </w:p>
        </w:tc>
        <w:tc>
          <w:tcPr>
            <w:tcW w:w="1276" w:type="dxa"/>
            <w:gridSpan w:val="4"/>
            <w:tcMar/>
            <w:vAlign w:val="center"/>
          </w:tcPr>
          <w:p w:rsidRPr="00FC5907" w:rsidR="002871F9" w:rsidP="00480DBE" w:rsidRDefault="002871F9" w14:paraId="793B9F8F" w14:textId="249E9649">
            <w:pPr>
              <w:jc w:val="center"/>
              <w:rPr>
                <w:rFonts w:ascii="Arial" w:hAnsi="Arial" w:eastAsia="Times New Roman" w:cs="Arial"/>
                <w:color w:val="000000"/>
                <w:sz w:val="14"/>
                <w:szCs w:val="14"/>
                <w:lang w:eastAsia="es-MX"/>
              </w:rPr>
            </w:pPr>
            <w:r w:rsidRPr="00FC5907">
              <w:rPr>
                <w:rFonts w:ascii="Arial" w:hAnsi="Arial" w:eastAsia="Times New Roman" w:cs="Arial"/>
                <w:color w:val="000000" w:themeColor="text1"/>
                <w:sz w:val="14"/>
                <w:szCs w:val="14"/>
                <w:lang w:eastAsia="es-MX"/>
              </w:rPr>
              <w:t>R0</w:t>
            </w:r>
            <w:r w:rsidRPr="00FC5907" w:rsidR="38533E9A">
              <w:rPr>
                <w:rFonts w:ascii="Arial" w:hAnsi="Arial" w:eastAsia="Times New Roman" w:cs="Arial"/>
                <w:color w:val="000000" w:themeColor="text1"/>
                <w:sz w:val="14"/>
                <w:szCs w:val="14"/>
                <w:lang w:eastAsia="es-MX"/>
              </w:rPr>
              <w:t>19</w:t>
            </w:r>
            <w:r w:rsidRPr="00FC5907">
              <w:rPr>
                <w:rFonts w:ascii="Arial" w:hAnsi="Arial" w:eastAsia="Times New Roman" w:cs="Arial"/>
                <w:color w:val="000000" w:themeColor="text1"/>
                <w:sz w:val="14"/>
                <w:szCs w:val="14"/>
                <w:lang w:eastAsia="es-MX"/>
              </w:rPr>
              <w:t>-0102</w:t>
            </w:r>
          </w:p>
        </w:tc>
        <w:tc>
          <w:tcPr>
            <w:tcW w:w="1417" w:type="dxa"/>
            <w:gridSpan w:val="4"/>
            <w:tcMar/>
            <w:vAlign w:val="center"/>
          </w:tcPr>
          <w:p w:rsidRPr="00FC5907" w:rsidR="002871F9" w:rsidP="00480DBE" w:rsidRDefault="002871F9" w14:paraId="0A3BC544" w14:textId="2E81374B">
            <w:pPr>
              <w:jc w:val="center"/>
              <w:rPr>
                <w:rFonts w:ascii="Arial" w:hAnsi="Arial" w:eastAsia="Times New Roman" w:cs="Arial"/>
                <w:color w:val="000000"/>
                <w:sz w:val="14"/>
                <w:szCs w:val="14"/>
                <w:lang w:eastAsia="es-MX"/>
              </w:rPr>
            </w:pPr>
            <w:r w:rsidRPr="00FC5907">
              <w:rPr>
                <w:rFonts w:ascii="Arial" w:hAnsi="Arial" w:eastAsia="Times New Roman" w:cs="Arial"/>
                <w:color w:val="000000" w:themeColor="text1"/>
                <w:sz w:val="14"/>
                <w:szCs w:val="14"/>
                <w:lang w:eastAsia="es-MX"/>
              </w:rPr>
              <w:t>R0</w:t>
            </w:r>
            <w:r w:rsidRPr="00FC5907" w:rsidR="20298946">
              <w:rPr>
                <w:rFonts w:ascii="Arial" w:hAnsi="Arial" w:eastAsia="Times New Roman" w:cs="Arial"/>
                <w:color w:val="000000" w:themeColor="text1"/>
                <w:sz w:val="14"/>
                <w:szCs w:val="14"/>
                <w:lang w:eastAsia="es-MX"/>
              </w:rPr>
              <w:t>19</w:t>
            </w:r>
            <w:r w:rsidRPr="00FC5907">
              <w:rPr>
                <w:rFonts w:ascii="Arial" w:hAnsi="Arial" w:eastAsia="Times New Roman" w:cs="Arial"/>
                <w:color w:val="000000" w:themeColor="text1"/>
                <w:sz w:val="14"/>
                <w:szCs w:val="14"/>
                <w:lang w:eastAsia="es-MX"/>
              </w:rPr>
              <w:t>-0103</w:t>
            </w:r>
          </w:p>
        </w:tc>
        <w:tc>
          <w:tcPr>
            <w:tcW w:w="1486" w:type="dxa"/>
            <w:gridSpan w:val="4"/>
            <w:tcMar/>
            <w:vAlign w:val="center"/>
          </w:tcPr>
          <w:p w:rsidRPr="00FC5907" w:rsidR="002871F9" w:rsidP="00480DBE" w:rsidRDefault="002871F9" w14:paraId="66AAAE78" w14:textId="237A3A42">
            <w:pPr>
              <w:jc w:val="center"/>
              <w:rPr>
                <w:rFonts w:ascii="Arial" w:hAnsi="Arial" w:eastAsia="Times New Roman" w:cs="Arial"/>
                <w:color w:val="000000"/>
                <w:sz w:val="14"/>
                <w:szCs w:val="14"/>
                <w:lang w:eastAsia="es-MX"/>
              </w:rPr>
            </w:pPr>
            <w:r w:rsidRPr="00FC5907">
              <w:rPr>
                <w:rFonts w:ascii="Arial" w:hAnsi="Arial" w:eastAsia="Times New Roman" w:cs="Arial"/>
                <w:color w:val="000000" w:themeColor="text1"/>
                <w:sz w:val="14"/>
                <w:szCs w:val="14"/>
                <w:lang w:eastAsia="es-MX"/>
              </w:rPr>
              <w:t>R0</w:t>
            </w:r>
            <w:r w:rsidRPr="00FC5907" w:rsidR="0FEE760A">
              <w:rPr>
                <w:rFonts w:ascii="Arial" w:hAnsi="Arial" w:eastAsia="Times New Roman" w:cs="Arial"/>
                <w:color w:val="000000" w:themeColor="text1"/>
                <w:sz w:val="14"/>
                <w:szCs w:val="14"/>
                <w:lang w:eastAsia="es-MX"/>
              </w:rPr>
              <w:t>19</w:t>
            </w:r>
            <w:r w:rsidRPr="00FC5907">
              <w:rPr>
                <w:rFonts w:ascii="Arial" w:hAnsi="Arial" w:eastAsia="Times New Roman" w:cs="Arial"/>
                <w:color w:val="000000" w:themeColor="text1"/>
                <w:sz w:val="14"/>
                <w:szCs w:val="14"/>
                <w:lang w:eastAsia="es-MX"/>
              </w:rPr>
              <w:t>-0104</w:t>
            </w:r>
          </w:p>
        </w:tc>
        <w:tc>
          <w:tcPr>
            <w:tcW w:w="1278" w:type="dxa"/>
            <w:gridSpan w:val="3"/>
            <w:tcMar/>
            <w:vAlign w:val="center"/>
          </w:tcPr>
          <w:p w:rsidRPr="00FC5907" w:rsidR="5A232815" w:rsidP="6D935F6E" w:rsidRDefault="5197A36A" w14:paraId="5DB93A03" w14:textId="6A443026">
            <w:pPr>
              <w:spacing w:line="259" w:lineRule="auto"/>
              <w:jc w:val="center"/>
              <w:rPr>
                <w:rFonts w:ascii="Arial" w:hAnsi="Arial" w:eastAsia="Times New Roman" w:cs="Arial"/>
                <w:color w:val="000000" w:themeColor="text1"/>
                <w:sz w:val="14"/>
                <w:szCs w:val="14"/>
                <w:lang w:eastAsia="es-MX"/>
              </w:rPr>
            </w:pPr>
            <w:r w:rsidRPr="00FC5907">
              <w:rPr>
                <w:rFonts w:ascii="Arial" w:hAnsi="Arial" w:eastAsia="Times New Roman" w:cs="Arial"/>
                <w:color w:val="000000" w:themeColor="text1"/>
                <w:sz w:val="14"/>
                <w:szCs w:val="14"/>
                <w:lang w:eastAsia="es-MX"/>
              </w:rPr>
              <w:t>R0</w:t>
            </w:r>
            <w:r w:rsidRPr="00FC5907" w:rsidR="602DFD6B">
              <w:rPr>
                <w:rFonts w:ascii="Arial" w:hAnsi="Arial" w:eastAsia="Times New Roman" w:cs="Arial"/>
                <w:color w:val="000000" w:themeColor="text1"/>
                <w:sz w:val="14"/>
                <w:szCs w:val="14"/>
                <w:lang w:eastAsia="es-MX"/>
              </w:rPr>
              <w:t>19</w:t>
            </w:r>
            <w:r w:rsidRPr="00FC5907">
              <w:rPr>
                <w:rFonts w:ascii="Arial" w:hAnsi="Arial" w:eastAsia="Times New Roman" w:cs="Arial"/>
                <w:color w:val="000000" w:themeColor="text1"/>
                <w:sz w:val="14"/>
                <w:szCs w:val="14"/>
                <w:lang w:eastAsia="es-MX"/>
              </w:rPr>
              <w:t>-0105</w:t>
            </w:r>
          </w:p>
        </w:tc>
      </w:tr>
      <w:tr w:rsidRPr="00FC5907" w:rsidR="002871F9" w:rsidTr="012A6611" w14:paraId="1D5412E3" w14:textId="77777777">
        <w:trPr>
          <w:trHeight w:val="104"/>
          <w:jc w:val="center"/>
        </w:trPr>
        <w:tc>
          <w:tcPr>
            <w:tcW w:w="988" w:type="dxa"/>
            <w:gridSpan w:val="3"/>
            <w:tcMar/>
            <w:vAlign w:val="center"/>
          </w:tcPr>
          <w:p w:rsidRPr="00FC5907" w:rsidR="002871F9" w:rsidP="00480DBE" w:rsidRDefault="002871F9" w14:paraId="7F0E94D6" w14:textId="48FFCA6A">
            <w:pPr>
              <w:jc w:val="center"/>
              <w:rPr>
                <w:rFonts w:ascii="Arial" w:hAnsi="Arial" w:cs="Arial"/>
                <w:sz w:val="14"/>
                <w:szCs w:val="14"/>
              </w:rPr>
            </w:pPr>
            <w:r w:rsidRPr="00FC5907">
              <w:rPr>
                <w:rFonts w:ascii="Arial" w:hAnsi="Arial" w:eastAsia="Times New Roman" w:cs="Arial"/>
                <w:color w:val="000000" w:themeColor="text1"/>
                <w:sz w:val="14"/>
                <w:szCs w:val="14"/>
                <w:lang w:eastAsia="es-MX"/>
              </w:rPr>
              <w:t>C</w:t>
            </w:r>
            <w:r w:rsidRPr="00FC5907" w:rsidR="26EE7AB8">
              <w:rPr>
                <w:rFonts w:ascii="Arial" w:hAnsi="Arial" w:eastAsia="Times New Roman" w:cs="Arial"/>
                <w:color w:val="000000" w:themeColor="text1"/>
                <w:sz w:val="14"/>
                <w:szCs w:val="14"/>
                <w:lang w:eastAsia="es-MX"/>
              </w:rPr>
              <w:t>50</w:t>
            </w:r>
            <w:r w:rsidRPr="00FC5907">
              <w:rPr>
                <w:rFonts w:ascii="Arial" w:hAnsi="Arial" w:eastAsia="Times New Roman" w:cs="Arial"/>
                <w:color w:val="000000" w:themeColor="text1"/>
                <w:sz w:val="14"/>
                <w:szCs w:val="14"/>
                <w:lang w:eastAsia="es-MX"/>
              </w:rPr>
              <w:t>1_AÑO</w:t>
            </w:r>
          </w:p>
        </w:tc>
        <w:tc>
          <w:tcPr>
            <w:tcW w:w="1559" w:type="dxa"/>
            <w:gridSpan w:val="6"/>
            <w:tcMar/>
            <w:vAlign w:val="center"/>
          </w:tcPr>
          <w:p w:rsidRPr="00FC5907" w:rsidR="002871F9" w:rsidP="00480DBE" w:rsidRDefault="002871F9" w14:paraId="14321796" w14:textId="4062591F">
            <w:pPr>
              <w:jc w:val="center"/>
              <w:rPr>
                <w:rFonts w:ascii="Arial" w:hAnsi="Arial" w:eastAsia="Times New Roman" w:cs="Arial"/>
                <w:color w:val="000000"/>
                <w:sz w:val="14"/>
                <w:szCs w:val="14"/>
                <w:lang w:eastAsia="es-MX"/>
              </w:rPr>
            </w:pPr>
            <w:r w:rsidRPr="00FC5907">
              <w:rPr>
                <w:rFonts w:ascii="Arial" w:hAnsi="Arial" w:eastAsia="Times New Roman" w:cs="Arial"/>
                <w:color w:val="000000" w:themeColor="text1"/>
                <w:sz w:val="14"/>
                <w:szCs w:val="14"/>
                <w:lang w:eastAsia="es-MX"/>
              </w:rPr>
              <w:t>C</w:t>
            </w:r>
            <w:r w:rsidRPr="00FC5907" w:rsidR="328F6856">
              <w:rPr>
                <w:rFonts w:ascii="Arial" w:hAnsi="Arial" w:eastAsia="Times New Roman" w:cs="Arial"/>
                <w:color w:val="000000" w:themeColor="text1"/>
                <w:sz w:val="14"/>
                <w:szCs w:val="14"/>
                <w:lang w:eastAsia="es-MX"/>
              </w:rPr>
              <w:t>5</w:t>
            </w:r>
            <w:r w:rsidRPr="00FC5907">
              <w:rPr>
                <w:rFonts w:ascii="Arial" w:hAnsi="Arial" w:eastAsia="Times New Roman" w:cs="Arial"/>
                <w:color w:val="000000" w:themeColor="text1"/>
                <w:sz w:val="14"/>
                <w:szCs w:val="14"/>
                <w:lang w:eastAsia="es-MX"/>
              </w:rPr>
              <w:t>02_</w:t>
            </w:r>
            <w:r w:rsidRPr="00FC5907" w:rsidR="6B083D1B">
              <w:rPr>
                <w:rFonts w:ascii="Arial" w:hAnsi="Arial" w:eastAsia="Times New Roman" w:cs="Arial"/>
                <w:color w:val="000000" w:themeColor="text1"/>
                <w:sz w:val="14"/>
                <w:szCs w:val="14"/>
                <w:lang w:eastAsia="es-MX"/>
              </w:rPr>
              <w:t>TRIMESTRE</w:t>
            </w:r>
          </w:p>
        </w:tc>
        <w:tc>
          <w:tcPr>
            <w:tcW w:w="1134" w:type="dxa"/>
            <w:shd w:val="clear" w:color="auto" w:fill="auto"/>
            <w:tcMar/>
            <w:vAlign w:val="center"/>
          </w:tcPr>
          <w:p w:rsidRPr="00FC5907" w:rsidR="002871F9" w:rsidP="00480DBE" w:rsidRDefault="7BCAE0A6" w14:paraId="5F38AAF8" w14:textId="476D2DAD">
            <w:pPr>
              <w:jc w:val="center"/>
              <w:rPr>
                <w:rFonts w:ascii="Arial" w:hAnsi="Arial" w:eastAsia="Times New Roman" w:cs="Arial"/>
                <w:color w:val="000000"/>
                <w:sz w:val="14"/>
                <w:szCs w:val="14"/>
                <w:lang w:eastAsia="es-MX"/>
              </w:rPr>
            </w:pPr>
            <w:r w:rsidRPr="00FC5907">
              <w:rPr>
                <w:rFonts w:ascii="Arial" w:hAnsi="Arial" w:eastAsia="Times New Roman" w:cs="Arial"/>
                <w:color w:val="000000" w:themeColor="text1"/>
                <w:sz w:val="14"/>
                <w:szCs w:val="14"/>
                <w:lang w:eastAsia="es-MX"/>
              </w:rPr>
              <w:t>Alfanumérico</w:t>
            </w:r>
            <w:r w:rsidRPr="00FC5907" w:rsidR="413F326A">
              <w:rPr>
                <w:rFonts w:ascii="Arial" w:hAnsi="Arial" w:eastAsia="Times New Roman" w:cs="Arial"/>
                <w:color w:val="000000" w:themeColor="text1"/>
                <w:sz w:val="14"/>
                <w:szCs w:val="14"/>
                <w:lang w:eastAsia="es-MX"/>
              </w:rPr>
              <w:t xml:space="preserve"> (</w:t>
            </w:r>
            <w:proofErr w:type="spellStart"/>
            <w:r w:rsidRPr="00FC5907" w:rsidR="413F326A">
              <w:rPr>
                <w:rFonts w:ascii="Arial" w:hAnsi="Arial" w:eastAsia="Times New Roman" w:cs="Arial"/>
                <w:color w:val="000000" w:themeColor="text1"/>
                <w:sz w:val="14"/>
                <w:szCs w:val="14"/>
                <w:lang w:eastAsia="es-MX"/>
              </w:rPr>
              <w:t>Máx</w:t>
            </w:r>
            <w:proofErr w:type="spellEnd"/>
            <w:r w:rsidRPr="00FC5907" w:rsidR="413F326A">
              <w:rPr>
                <w:rFonts w:ascii="Arial" w:hAnsi="Arial" w:eastAsia="Times New Roman" w:cs="Arial"/>
                <w:color w:val="000000" w:themeColor="text1"/>
                <w:sz w:val="14"/>
                <w:szCs w:val="14"/>
                <w:lang w:eastAsia="es-MX"/>
              </w:rPr>
              <w:t xml:space="preserve"> </w:t>
            </w:r>
            <w:r w:rsidRPr="00FC5907" w:rsidR="2607A190">
              <w:rPr>
                <w:rFonts w:ascii="Arial" w:hAnsi="Arial" w:eastAsia="Times New Roman" w:cs="Arial"/>
                <w:color w:val="000000" w:themeColor="text1"/>
                <w:sz w:val="14"/>
                <w:szCs w:val="14"/>
                <w:lang w:eastAsia="es-MX"/>
              </w:rPr>
              <w:t>100 caracteres</w:t>
            </w:r>
            <w:r w:rsidRPr="00FC5907" w:rsidR="413F326A">
              <w:rPr>
                <w:rFonts w:ascii="Arial" w:hAnsi="Arial" w:eastAsia="Times New Roman" w:cs="Arial"/>
                <w:color w:val="000000" w:themeColor="text1"/>
                <w:sz w:val="14"/>
                <w:szCs w:val="14"/>
                <w:lang w:eastAsia="es-MX"/>
              </w:rPr>
              <w:t>)</w:t>
            </w:r>
          </w:p>
        </w:tc>
        <w:tc>
          <w:tcPr>
            <w:tcW w:w="1276" w:type="dxa"/>
            <w:gridSpan w:val="4"/>
            <w:tcMar/>
            <w:vAlign w:val="center"/>
          </w:tcPr>
          <w:p w:rsidRPr="00FC5907" w:rsidR="002871F9" w:rsidP="3F7C5021" w:rsidRDefault="1B37B6CC" w14:paraId="0C2A3DDF" w14:textId="224F33A3">
            <w:pPr>
              <w:spacing w:line="259" w:lineRule="auto"/>
              <w:jc w:val="center"/>
              <w:rPr>
                <w:rFonts w:ascii="Arial" w:hAnsi="Arial" w:eastAsia="Times New Roman" w:cs="Arial"/>
                <w:color w:val="000000" w:themeColor="text1"/>
                <w:sz w:val="14"/>
                <w:szCs w:val="14"/>
                <w:lang w:eastAsia="es-MX"/>
              </w:rPr>
            </w:pPr>
            <w:r w:rsidRPr="00FC5907">
              <w:rPr>
                <w:rFonts w:ascii="Arial" w:hAnsi="Arial" w:eastAsia="Times New Roman" w:cs="Arial"/>
                <w:color w:val="000000" w:themeColor="text1"/>
                <w:sz w:val="14"/>
                <w:szCs w:val="14"/>
                <w:lang w:eastAsia="es-MX"/>
              </w:rPr>
              <w:t>Numérico Decimal (</w:t>
            </w:r>
            <w:proofErr w:type="spellStart"/>
            <w:r w:rsidRPr="00FC5907">
              <w:rPr>
                <w:rFonts w:ascii="Arial" w:hAnsi="Arial" w:eastAsia="Times New Roman" w:cs="Arial"/>
                <w:color w:val="000000" w:themeColor="text1"/>
                <w:sz w:val="14"/>
                <w:szCs w:val="14"/>
                <w:lang w:eastAsia="es-MX"/>
              </w:rPr>
              <w:t>Máx</w:t>
            </w:r>
            <w:proofErr w:type="spellEnd"/>
            <w:r w:rsidRPr="00FC5907">
              <w:rPr>
                <w:rFonts w:ascii="Arial" w:hAnsi="Arial" w:eastAsia="Times New Roman" w:cs="Arial"/>
                <w:color w:val="000000" w:themeColor="text1"/>
                <w:sz w:val="14"/>
                <w:szCs w:val="14"/>
                <w:lang w:eastAsia="es-MX"/>
              </w:rPr>
              <w:t xml:space="preserve"> 20.2 dígitos)</w:t>
            </w:r>
          </w:p>
        </w:tc>
        <w:tc>
          <w:tcPr>
            <w:tcW w:w="1417" w:type="dxa"/>
            <w:gridSpan w:val="4"/>
            <w:tcMar/>
            <w:vAlign w:val="center"/>
          </w:tcPr>
          <w:p w:rsidRPr="00FC5907" w:rsidR="002871F9" w:rsidP="3F7C5021" w:rsidRDefault="1B37B6CC" w14:paraId="381FA236" w14:textId="757DCAF5">
            <w:pPr>
              <w:spacing w:line="259" w:lineRule="auto"/>
              <w:jc w:val="center"/>
              <w:rPr>
                <w:rFonts w:ascii="Arial" w:hAnsi="Arial" w:eastAsia="Times New Roman" w:cs="Arial"/>
                <w:color w:val="000000" w:themeColor="text1"/>
                <w:sz w:val="14"/>
                <w:szCs w:val="14"/>
                <w:lang w:eastAsia="es-MX"/>
              </w:rPr>
            </w:pPr>
            <w:r w:rsidRPr="00FC5907">
              <w:rPr>
                <w:rFonts w:ascii="Arial" w:hAnsi="Arial" w:eastAsia="Times New Roman" w:cs="Arial"/>
                <w:color w:val="000000" w:themeColor="text1"/>
                <w:sz w:val="14"/>
                <w:szCs w:val="14"/>
                <w:lang w:eastAsia="es-MX"/>
              </w:rPr>
              <w:t>Numérico Decimal (</w:t>
            </w:r>
            <w:proofErr w:type="spellStart"/>
            <w:r w:rsidRPr="00FC5907">
              <w:rPr>
                <w:rFonts w:ascii="Arial" w:hAnsi="Arial" w:eastAsia="Times New Roman" w:cs="Arial"/>
                <w:color w:val="000000" w:themeColor="text1"/>
                <w:sz w:val="14"/>
                <w:szCs w:val="14"/>
                <w:lang w:eastAsia="es-MX"/>
              </w:rPr>
              <w:t>Máx</w:t>
            </w:r>
            <w:proofErr w:type="spellEnd"/>
            <w:r w:rsidRPr="00FC5907">
              <w:rPr>
                <w:rFonts w:ascii="Arial" w:hAnsi="Arial" w:eastAsia="Times New Roman" w:cs="Arial"/>
                <w:color w:val="000000" w:themeColor="text1"/>
                <w:sz w:val="14"/>
                <w:szCs w:val="14"/>
                <w:lang w:eastAsia="es-MX"/>
              </w:rPr>
              <w:t xml:space="preserve"> 20.2 dígitos)</w:t>
            </w:r>
          </w:p>
        </w:tc>
        <w:tc>
          <w:tcPr>
            <w:tcW w:w="1486" w:type="dxa"/>
            <w:gridSpan w:val="4"/>
            <w:tcMar/>
            <w:vAlign w:val="center"/>
          </w:tcPr>
          <w:p w:rsidRPr="00FC5907" w:rsidR="002871F9" w:rsidP="3F7C5021" w:rsidRDefault="1B37B6CC" w14:paraId="6BA50A69" w14:textId="3C9BE432">
            <w:pPr>
              <w:spacing w:line="259" w:lineRule="auto"/>
              <w:jc w:val="center"/>
              <w:rPr>
                <w:rFonts w:ascii="Arial" w:hAnsi="Arial" w:eastAsia="Times New Roman" w:cs="Arial"/>
                <w:color w:val="000000" w:themeColor="text1"/>
                <w:sz w:val="14"/>
                <w:szCs w:val="14"/>
                <w:lang w:eastAsia="es-MX"/>
              </w:rPr>
            </w:pPr>
            <w:r w:rsidRPr="00FC5907">
              <w:rPr>
                <w:rFonts w:ascii="Arial" w:hAnsi="Arial" w:eastAsia="Times New Roman" w:cs="Arial"/>
                <w:color w:val="000000" w:themeColor="text1"/>
                <w:sz w:val="14"/>
                <w:szCs w:val="14"/>
                <w:lang w:eastAsia="es-MX"/>
              </w:rPr>
              <w:t>Numérico Decimal (</w:t>
            </w:r>
            <w:proofErr w:type="spellStart"/>
            <w:r w:rsidRPr="00FC5907">
              <w:rPr>
                <w:rFonts w:ascii="Arial" w:hAnsi="Arial" w:eastAsia="Times New Roman" w:cs="Arial"/>
                <w:color w:val="000000" w:themeColor="text1"/>
                <w:sz w:val="14"/>
                <w:szCs w:val="14"/>
                <w:lang w:eastAsia="es-MX"/>
              </w:rPr>
              <w:t>Máx</w:t>
            </w:r>
            <w:proofErr w:type="spellEnd"/>
            <w:r w:rsidRPr="00FC5907">
              <w:rPr>
                <w:rFonts w:ascii="Arial" w:hAnsi="Arial" w:eastAsia="Times New Roman" w:cs="Arial"/>
                <w:color w:val="000000" w:themeColor="text1"/>
                <w:sz w:val="14"/>
                <w:szCs w:val="14"/>
                <w:lang w:eastAsia="es-MX"/>
              </w:rPr>
              <w:t xml:space="preserve"> 20.2 dígitos)</w:t>
            </w:r>
          </w:p>
        </w:tc>
        <w:tc>
          <w:tcPr>
            <w:tcW w:w="1278" w:type="dxa"/>
            <w:gridSpan w:val="3"/>
            <w:tcMar/>
            <w:vAlign w:val="center"/>
          </w:tcPr>
          <w:p w:rsidRPr="00FC5907" w:rsidR="1611D7AA" w:rsidP="6D935F6E" w:rsidRDefault="1B37B6CC" w14:paraId="79186D31" w14:textId="2C153A7B">
            <w:pPr>
              <w:spacing w:line="259" w:lineRule="auto"/>
              <w:jc w:val="center"/>
              <w:rPr>
                <w:rFonts w:ascii="Arial" w:hAnsi="Arial" w:eastAsia="Times New Roman" w:cs="Arial"/>
                <w:color w:val="000000" w:themeColor="text1"/>
                <w:sz w:val="14"/>
                <w:szCs w:val="14"/>
                <w:lang w:eastAsia="es-MX"/>
              </w:rPr>
            </w:pPr>
            <w:r w:rsidRPr="00FC5907">
              <w:rPr>
                <w:rFonts w:ascii="Arial" w:hAnsi="Arial" w:eastAsia="Times New Roman" w:cs="Arial"/>
                <w:color w:val="000000" w:themeColor="text1"/>
                <w:sz w:val="14"/>
                <w:szCs w:val="14"/>
                <w:lang w:eastAsia="es-MX"/>
              </w:rPr>
              <w:t>Numérico Decimal (</w:t>
            </w:r>
            <w:proofErr w:type="spellStart"/>
            <w:r w:rsidRPr="00FC5907">
              <w:rPr>
                <w:rFonts w:ascii="Arial" w:hAnsi="Arial" w:eastAsia="Times New Roman" w:cs="Arial"/>
                <w:color w:val="000000" w:themeColor="text1"/>
                <w:sz w:val="14"/>
                <w:szCs w:val="14"/>
                <w:lang w:eastAsia="es-MX"/>
              </w:rPr>
              <w:t>Máx</w:t>
            </w:r>
            <w:proofErr w:type="spellEnd"/>
            <w:r w:rsidRPr="00FC5907">
              <w:rPr>
                <w:rFonts w:ascii="Arial" w:hAnsi="Arial" w:eastAsia="Times New Roman" w:cs="Arial"/>
                <w:color w:val="000000" w:themeColor="text1"/>
                <w:sz w:val="14"/>
                <w:szCs w:val="14"/>
                <w:lang w:eastAsia="es-MX"/>
              </w:rPr>
              <w:t xml:space="preserve"> 20.2 dígitos)</w:t>
            </w:r>
          </w:p>
        </w:tc>
      </w:tr>
      <w:tr w:rsidRPr="00FC5907" w:rsidR="00EB32F7" w:rsidTr="012A6611" w14:paraId="4D3C286D" w14:textId="77777777">
        <w:trPr>
          <w:trHeight w:val="104"/>
          <w:jc w:val="center"/>
        </w:trPr>
        <w:tc>
          <w:tcPr>
            <w:tcW w:w="9138" w:type="dxa"/>
            <w:gridSpan w:val="25"/>
            <w:tcMar/>
            <w:vAlign w:val="center"/>
          </w:tcPr>
          <w:p w:rsidRPr="00FC5907" w:rsidR="00EB32F7" w:rsidP="5A93FBC8" w:rsidRDefault="00EB32F7" w14:paraId="0B0990FA" w14:textId="490E32BF">
            <w:pPr>
              <w:spacing w:line="259" w:lineRule="auto"/>
              <w:jc w:val="center"/>
              <w:rPr>
                <w:rFonts w:ascii="Arial" w:hAnsi="Arial" w:eastAsia="Times New Roman" w:cs="Arial"/>
                <w:color w:val="000000" w:themeColor="text1"/>
                <w:sz w:val="14"/>
                <w:szCs w:val="14"/>
                <w:lang w:eastAsia="es-MX"/>
              </w:rPr>
            </w:pPr>
          </w:p>
        </w:tc>
      </w:tr>
      <w:tr w:rsidRPr="00FC5907" w:rsidR="002871F9" w:rsidTr="012A6611" w14:paraId="01CBA550" w14:textId="77777777">
        <w:trPr>
          <w:trHeight w:val="355"/>
          <w:jc w:val="center"/>
        </w:trPr>
        <w:tc>
          <w:tcPr>
            <w:tcW w:w="9138" w:type="dxa"/>
            <w:gridSpan w:val="25"/>
            <w:tcMar/>
            <w:vAlign w:val="center"/>
          </w:tcPr>
          <w:p w:rsidRPr="00FC5907" w:rsidR="002871F9" w:rsidP="00480DBE" w:rsidRDefault="002871F9" w14:paraId="1C3EC841" w14:textId="509FBB9B">
            <w:pPr>
              <w:jc w:val="center"/>
              <w:rPr>
                <w:rFonts w:ascii="Arial" w:hAnsi="Arial" w:cs="Arial"/>
                <w:sz w:val="14"/>
                <w:szCs w:val="14"/>
              </w:rPr>
            </w:pPr>
            <w:r w:rsidRPr="00FC5907">
              <w:rPr>
                <w:rFonts w:ascii="Arial" w:hAnsi="Arial" w:eastAsia="Times New Roman" w:cs="Arial"/>
                <w:color w:val="000000"/>
                <w:sz w:val="14"/>
                <w:szCs w:val="14"/>
                <w:lang w:eastAsia="es-MX"/>
              </w:rPr>
              <w:t>SE DEBERÁN INCLUIR TANTAS FILAS COMO SEAN NECESARIA</w:t>
            </w:r>
            <w:r w:rsidRPr="00FC5907" w:rsidR="00EB32F7">
              <w:rPr>
                <w:rFonts w:ascii="Arial" w:hAnsi="Arial" w:eastAsia="Times New Roman" w:cs="Arial"/>
                <w:color w:val="000000"/>
                <w:sz w:val="14"/>
                <w:szCs w:val="14"/>
                <w:lang w:eastAsia="es-MX"/>
              </w:rPr>
              <w:t>S</w:t>
            </w:r>
          </w:p>
        </w:tc>
      </w:tr>
      <w:tr w:rsidRPr="00FC5907" w:rsidR="002871F9" w:rsidTr="012A6611" w14:paraId="0F3CABC7" w14:textId="77777777">
        <w:trPr>
          <w:trHeight w:val="58"/>
          <w:jc w:val="center"/>
        </w:trPr>
        <w:tc>
          <w:tcPr>
            <w:tcW w:w="9138" w:type="dxa"/>
            <w:gridSpan w:val="25"/>
            <w:tcMar/>
          </w:tcPr>
          <w:p w:rsidRPr="00FC5907" w:rsidR="002871F9" w:rsidP="00480DBE" w:rsidRDefault="002871F9" w14:paraId="5B08B5D1" w14:textId="77777777">
            <w:pPr>
              <w:rPr>
                <w:rFonts w:ascii="Arial" w:hAnsi="Arial" w:cs="Arial"/>
                <w:sz w:val="14"/>
                <w:szCs w:val="14"/>
              </w:rPr>
            </w:pPr>
          </w:p>
        </w:tc>
      </w:tr>
      <w:tr w:rsidRPr="00FC5907" w:rsidR="002871F9" w:rsidTr="012A6611" w14:paraId="6B12B222" w14:textId="77777777">
        <w:trPr>
          <w:trHeight w:val="300"/>
          <w:jc w:val="center"/>
        </w:trPr>
        <w:tc>
          <w:tcPr>
            <w:tcW w:w="9138" w:type="dxa"/>
            <w:gridSpan w:val="25"/>
            <w:shd w:val="clear" w:color="auto" w:fill="D9D9D9" w:themeFill="background1" w:themeFillShade="D9"/>
            <w:tcMar/>
          </w:tcPr>
          <w:p w:rsidRPr="00FC5907" w:rsidR="002871F9" w:rsidP="00480DBE" w:rsidRDefault="002871F9" w14:paraId="570205E3" w14:textId="2C5773FE">
            <w:pPr>
              <w:rPr>
                <w:rFonts w:ascii="Arial" w:hAnsi="Arial" w:cs="Arial"/>
                <w:b/>
                <w:sz w:val="14"/>
                <w:szCs w:val="14"/>
              </w:rPr>
            </w:pPr>
            <w:r w:rsidRPr="00FC5907">
              <w:rPr>
                <w:rFonts w:ascii="Arial" w:hAnsi="Arial" w:cs="Arial"/>
                <w:b/>
                <w:sz w:val="14"/>
                <w:szCs w:val="14"/>
              </w:rPr>
              <w:t>Volumen provisto del servicio de usuario visitante</w:t>
            </w:r>
            <w:r w:rsidRPr="00FC5907" w:rsidR="006F6E73">
              <w:rPr>
                <w:rFonts w:ascii="Arial" w:hAnsi="Arial" w:cs="Arial"/>
                <w:b/>
                <w:sz w:val="14"/>
                <w:szCs w:val="14"/>
              </w:rPr>
              <w:t>.</w:t>
            </w:r>
          </w:p>
          <w:p w:rsidRPr="00FC5907" w:rsidR="002871F9" w:rsidP="00480DBE" w:rsidRDefault="413F326A" w14:paraId="4930DC4D" w14:textId="0FF3F636">
            <w:pPr>
              <w:rPr>
                <w:rFonts w:ascii="Arial" w:hAnsi="Arial" w:cs="Arial"/>
                <w:sz w:val="14"/>
                <w:szCs w:val="14"/>
              </w:rPr>
            </w:pPr>
            <w:r w:rsidRPr="00FC5907">
              <w:rPr>
                <w:rFonts w:ascii="Arial" w:hAnsi="Arial" w:cs="Arial"/>
                <w:b/>
                <w:bCs/>
                <w:sz w:val="14"/>
                <w:szCs w:val="14"/>
              </w:rPr>
              <w:t>Código del Archivo de Presentación: R0</w:t>
            </w:r>
            <w:r w:rsidRPr="00FC5907" w:rsidR="19F8C392">
              <w:rPr>
                <w:rFonts w:ascii="Arial" w:hAnsi="Arial" w:cs="Arial"/>
                <w:b/>
                <w:bCs/>
                <w:sz w:val="14"/>
                <w:szCs w:val="14"/>
              </w:rPr>
              <w:t>19</w:t>
            </w:r>
            <w:r w:rsidRPr="00FC5907">
              <w:rPr>
                <w:rFonts w:ascii="Arial" w:hAnsi="Arial" w:cs="Arial"/>
                <w:b/>
                <w:bCs/>
                <w:sz w:val="14"/>
                <w:szCs w:val="14"/>
              </w:rPr>
              <w:t>-0</w:t>
            </w:r>
            <w:r w:rsidRPr="00FC5907" w:rsidR="7B6B48CA">
              <w:rPr>
                <w:rFonts w:ascii="Arial" w:hAnsi="Arial" w:cs="Arial"/>
                <w:b/>
                <w:bCs/>
                <w:sz w:val="14"/>
                <w:szCs w:val="14"/>
              </w:rPr>
              <w:t>2</w:t>
            </w:r>
            <w:r w:rsidRPr="00FC5907">
              <w:rPr>
                <w:rFonts w:ascii="Arial" w:hAnsi="Arial" w:cs="Arial"/>
                <w:b/>
                <w:bCs/>
                <w:sz w:val="14"/>
                <w:szCs w:val="14"/>
              </w:rPr>
              <w:t>.CS</w:t>
            </w:r>
            <w:r w:rsidRPr="00FC5907">
              <w:rPr>
                <w:rFonts w:ascii="Arial" w:hAnsi="Arial" w:cs="Arial"/>
                <w:sz w:val="14"/>
                <w:szCs w:val="14"/>
              </w:rPr>
              <w:t>V</w:t>
            </w:r>
          </w:p>
        </w:tc>
      </w:tr>
      <w:tr w:rsidRPr="00FC5907" w:rsidR="002871F9" w:rsidTr="012A6611" w14:paraId="78698933" w14:textId="77777777">
        <w:trPr>
          <w:trHeight w:val="105"/>
          <w:jc w:val="center"/>
        </w:trPr>
        <w:tc>
          <w:tcPr>
            <w:tcW w:w="988" w:type="dxa"/>
            <w:gridSpan w:val="3"/>
            <w:tcMar/>
            <w:vAlign w:val="center"/>
          </w:tcPr>
          <w:p w:rsidRPr="00FC5907" w:rsidR="002871F9" w:rsidP="00480DBE" w:rsidRDefault="002871F9" w14:paraId="614052F0" w14:textId="214FC59B">
            <w:pPr>
              <w:jc w:val="center"/>
              <w:rPr>
                <w:rFonts w:ascii="Arial" w:hAnsi="Arial" w:cs="Arial"/>
                <w:sz w:val="14"/>
                <w:szCs w:val="14"/>
              </w:rPr>
            </w:pPr>
            <w:r w:rsidRPr="00FC5907">
              <w:rPr>
                <w:rFonts w:ascii="Arial" w:hAnsi="Arial" w:eastAsia="Times New Roman" w:cs="Arial"/>
                <w:color w:val="000000" w:themeColor="text1"/>
                <w:sz w:val="14"/>
                <w:szCs w:val="14"/>
                <w:lang w:eastAsia="es-MX"/>
              </w:rPr>
              <w:t>C</w:t>
            </w:r>
            <w:r w:rsidRPr="00FC5907" w:rsidR="5360D0A3">
              <w:rPr>
                <w:rFonts w:ascii="Arial" w:hAnsi="Arial" w:eastAsia="Times New Roman" w:cs="Arial"/>
                <w:color w:val="000000" w:themeColor="text1"/>
                <w:sz w:val="14"/>
                <w:szCs w:val="14"/>
                <w:lang w:eastAsia="es-MX"/>
              </w:rPr>
              <w:t>5</w:t>
            </w:r>
            <w:r w:rsidRPr="00FC5907">
              <w:rPr>
                <w:rFonts w:ascii="Arial" w:hAnsi="Arial" w:eastAsia="Times New Roman" w:cs="Arial"/>
                <w:color w:val="000000" w:themeColor="text1"/>
                <w:sz w:val="14"/>
                <w:szCs w:val="14"/>
                <w:lang w:eastAsia="es-MX"/>
              </w:rPr>
              <w:t>01</w:t>
            </w:r>
          </w:p>
        </w:tc>
        <w:tc>
          <w:tcPr>
            <w:tcW w:w="1559" w:type="dxa"/>
            <w:gridSpan w:val="6"/>
            <w:tcMar/>
            <w:vAlign w:val="center"/>
          </w:tcPr>
          <w:p w:rsidRPr="00FC5907" w:rsidR="002871F9" w:rsidP="00480DBE" w:rsidRDefault="002871F9" w14:paraId="59B9DA69" w14:textId="7F842B92">
            <w:pPr>
              <w:jc w:val="center"/>
              <w:rPr>
                <w:rFonts w:ascii="Arial" w:hAnsi="Arial" w:eastAsia="Times New Roman" w:cs="Arial"/>
                <w:color w:val="000000"/>
                <w:sz w:val="14"/>
                <w:szCs w:val="14"/>
                <w:lang w:eastAsia="es-MX"/>
              </w:rPr>
            </w:pPr>
            <w:r w:rsidRPr="00FC5907">
              <w:rPr>
                <w:rFonts w:ascii="Arial" w:hAnsi="Arial" w:eastAsia="Times New Roman" w:cs="Arial"/>
                <w:color w:val="000000" w:themeColor="text1"/>
                <w:sz w:val="14"/>
                <w:szCs w:val="14"/>
                <w:lang w:eastAsia="es-MX"/>
              </w:rPr>
              <w:t>C</w:t>
            </w:r>
            <w:r w:rsidRPr="00FC5907" w:rsidR="06949EBD">
              <w:rPr>
                <w:rFonts w:ascii="Arial" w:hAnsi="Arial" w:eastAsia="Times New Roman" w:cs="Arial"/>
                <w:color w:val="000000" w:themeColor="text1"/>
                <w:sz w:val="14"/>
                <w:szCs w:val="14"/>
                <w:lang w:eastAsia="es-MX"/>
              </w:rPr>
              <w:t>5</w:t>
            </w:r>
            <w:r w:rsidRPr="00FC5907">
              <w:rPr>
                <w:rFonts w:ascii="Arial" w:hAnsi="Arial" w:eastAsia="Times New Roman" w:cs="Arial"/>
                <w:color w:val="000000" w:themeColor="text1"/>
                <w:sz w:val="14"/>
                <w:szCs w:val="14"/>
                <w:lang w:eastAsia="es-MX"/>
              </w:rPr>
              <w:t>02</w:t>
            </w:r>
          </w:p>
        </w:tc>
        <w:tc>
          <w:tcPr>
            <w:tcW w:w="1134" w:type="dxa"/>
            <w:shd w:val="clear" w:color="auto" w:fill="auto"/>
            <w:tcMar/>
            <w:vAlign w:val="center"/>
          </w:tcPr>
          <w:p w:rsidRPr="00FC5907" w:rsidR="002871F9" w:rsidP="00480DBE" w:rsidRDefault="413F326A" w14:paraId="7E60FD54" w14:textId="7FD79827">
            <w:pPr>
              <w:jc w:val="center"/>
              <w:rPr>
                <w:rFonts w:ascii="Arial" w:hAnsi="Arial" w:eastAsia="Times New Roman" w:cs="Arial"/>
                <w:color w:val="000000"/>
                <w:sz w:val="14"/>
                <w:szCs w:val="14"/>
                <w:lang w:eastAsia="es-MX"/>
              </w:rPr>
            </w:pPr>
            <w:r w:rsidRPr="00FC5907">
              <w:rPr>
                <w:rFonts w:ascii="Arial" w:hAnsi="Arial" w:eastAsia="Times New Roman" w:cs="Arial"/>
                <w:color w:val="000000" w:themeColor="text1"/>
                <w:sz w:val="14"/>
                <w:szCs w:val="14"/>
                <w:lang w:eastAsia="es-MX"/>
              </w:rPr>
              <w:t>R0</w:t>
            </w:r>
            <w:r w:rsidRPr="00FC5907" w:rsidR="20F5A559">
              <w:rPr>
                <w:rFonts w:ascii="Arial" w:hAnsi="Arial" w:eastAsia="Times New Roman" w:cs="Arial"/>
                <w:color w:val="000000" w:themeColor="text1"/>
                <w:sz w:val="14"/>
                <w:szCs w:val="14"/>
                <w:lang w:eastAsia="es-MX"/>
              </w:rPr>
              <w:t>19</w:t>
            </w:r>
            <w:r w:rsidRPr="00FC5907">
              <w:rPr>
                <w:rFonts w:ascii="Arial" w:hAnsi="Arial" w:eastAsia="Times New Roman" w:cs="Arial"/>
                <w:color w:val="000000" w:themeColor="text1"/>
                <w:sz w:val="14"/>
                <w:szCs w:val="14"/>
                <w:lang w:eastAsia="es-MX"/>
              </w:rPr>
              <w:t>-0</w:t>
            </w:r>
            <w:r w:rsidRPr="00FC5907" w:rsidR="4FB66E6F">
              <w:rPr>
                <w:rFonts w:ascii="Arial" w:hAnsi="Arial" w:eastAsia="Times New Roman" w:cs="Arial"/>
                <w:color w:val="000000" w:themeColor="text1"/>
                <w:sz w:val="14"/>
                <w:szCs w:val="14"/>
                <w:lang w:eastAsia="es-MX"/>
              </w:rPr>
              <w:t>2</w:t>
            </w:r>
            <w:r w:rsidRPr="00FC5907">
              <w:rPr>
                <w:rFonts w:ascii="Arial" w:hAnsi="Arial" w:eastAsia="Times New Roman" w:cs="Arial"/>
                <w:color w:val="000000" w:themeColor="text1"/>
                <w:sz w:val="14"/>
                <w:szCs w:val="14"/>
                <w:lang w:eastAsia="es-MX"/>
              </w:rPr>
              <w:t>01</w:t>
            </w:r>
          </w:p>
        </w:tc>
        <w:tc>
          <w:tcPr>
            <w:tcW w:w="1276" w:type="dxa"/>
            <w:gridSpan w:val="4"/>
            <w:tcMar/>
            <w:vAlign w:val="center"/>
          </w:tcPr>
          <w:p w:rsidRPr="00FC5907" w:rsidR="002871F9" w:rsidP="00480DBE" w:rsidRDefault="413F326A" w14:paraId="0BD10D8C" w14:textId="688A8E76">
            <w:pPr>
              <w:jc w:val="center"/>
              <w:rPr>
                <w:rFonts w:ascii="Arial" w:hAnsi="Arial" w:eastAsia="Times New Roman" w:cs="Arial"/>
                <w:color w:val="000000"/>
                <w:sz w:val="14"/>
                <w:szCs w:val="14"/>
                <w:lang w:eastAsia="es-MX"/>
              </w:rPr>
            </w:pPr>
            <w:r w:rsidRPr="00FC5907">
              <w:rPr>
                <w:rFonts w:ascii="Arial" w:hAnsi="Arial" w:eastAsia="Times New Roman" w:cs="Arial"/>
                <w:color w:val="000000" w:themeColor="text1"/>
                <w:sz w:val="14"/>
                <w:szCs w:val="14"/>
                <w:lang w:eastAsia="es-MX"/>
              </w:rPr>
              <w:t>R0</w:t>
            </w:r>
            <w:r w:rsidRPr="00FC5907" w:rsidR="14978A28">
              <w:rPr>
                <w:rFonts w:ascii="Arial" w:hAnsi="Arial" w:eastAsia="Times New Roman" w:cs="Arial"/>
                <w:color w:val="000000" w:themeColor="text1"/>
                <w:sz w:val="14"/>
                <w:szCs w:val="14"/>
                <w:lang w:eastAsia="es-MX"/>
              </w:rPr>
              <w:t>19</w:t>
            </w:r>
            <w:r w:rsidRPr="00FC5907">
              <w:rPr>
                <w:rFonts w:ascii="Arial" w:hAnsi="Arial" w:eastAsia="Times New Roman" w:cs="Arial"/>
                <w:color w:val="000000" w:themeColor="text1"/>
                <w:sz w:val="14"/>
                <w:szCs w:val="14"/>
                <w:lang w:eastAsia="es-MX"/>
              </w:rPr>
              <w:t>-0</w:t>
            </w:r>
            <w:r w:rsidRPr="00FC5907" w:rsidR="5702A3B9">
              <w:rPr>
                <w:rFonts w:ascii="Arial" w:hAnsi="Arial" w:eastAsia="Times New Roman" w:cs="Arial"/>
                <w:color w:val="000000" w:themeColor="text1"/>
                <w:sz w:val="14"/>
                <w:szCs w:val="14"/>
                <w:lang w:eastAsia="es-MX"/>
              </w:rPr>
              <w:t>2</w:t>
            </w:r>
            <w:r w:rsidRPr="00FC5907">
              <w:rPr>
                <w:rFonts w:ascii="Arial" w:hAnsi="Arial" w:eastAsia="Times New Roman" w:cs="Arial"/>
                <w:color w:val="000000" w:themeColor="text1"/>
                <w:sz w:val="14"/>
                <w:szCs w:val="14"/>
                <w:lang w:eastAsia="es-MX"/>
              </w:rPr>
              <w:t>02</w:t>
            </w:r>
          </w:p>
        </w:tc>
        <w:tc>
          <w:tcPr>
            <w:tcW w:w="1417" w:type="dxa"/>
            <w:gridSpan w:val="4"/>
            <w:tcMar/>
            <w:vAlign w:val="center"/>
          </w:tcPr>
          <w:p w:rsidRPr="00FC5907" w:rsidR="002871F9" w:rsidP="00480DBE" w:rsidRDefault="413F326A" w14:paraId="0DDF682E" w14:textId="467F3284">
            <w:pPr>
              <w:jc w:val="center"/>
              <w:rPr>
                <w:rFonts w:ascii="Arial" w:hAnsi="Arial" w:eastAsia="Times New Roman" w:cs="Arial"/>
                <w:color w:val="000000"/>
                <w:sz w:val="14"/>
                <w:szCs w:val="14"/>
                <w:lang w:eastAsia="es-MX"/>
              </w:rPr>
            </w:pPr>
            <w:r w:rsidRPr="00FC5907">
              <w:rPr>
                <w:rFonts w:ascii="Arial" w:hAnsi="Arial" w:eastAsia="Times New Roman" w:cs="Arial"/>
                <w:color w:val="000000" w:themeColor="text1"/>
                <w:sz w:val="14"/>
                <w:szCs w:val="14"/>
                <w:lang w:eastAsia="es-MX"/>
              </w:rPr>
              <w:t>R0</w:t>
            </w:r>
            <w:r w:rsidRPr="00FC5907" w:rsidR="069D545E">
              <w:rPr>
                <w:rFonts w:ascii="Arial" w:hAnsi="Arial" w:eastAsia="Times New Roman" w:cs="Arial"/>
                <w:color w:val="000000" w:themeColor="text1"/>
                <w:sz w:val="14"/>
                <w:szCs w:val="14"/>
                <w:lang w:eastAsia="es-MX"/>
              </w:rPr>
              <w:t>19</w:t>
            </w:r>
            <w:r w:rsidRPr="00FC5907">
              <w:rPr>
                <w:rFonts w:ascii="Arial" w:hAnsi="Arial" w:eastAsia="Times New Roman" w:cs="Arial"/>
                <w:color w:val="000000" w:themeColor="text1"/>
                <w:sz w:val="14"/>
                <w:szCs w:val="14"/>
                <w:lang w:eastAsia="es-MX"/>
              </w:rPr>
              <w:t>-0</w:t>
            </w:r>
            <w:r w:rsidRPr="00FC5907" w:rsidR="5D429473">
              <w:rPr>
                <w:rFonts w:ascii="Arial" w:hAnsi="Arial" w:eastAsia="Times New Roman" w:cs="Arial"/>
                <w:color w:val="000000" w:themeColor="text1"/>
                <w:sz w:val="14"/>
                <w:szCs w:val="14"/>
                <w:lang w:eastAsia="es-MX"/>
              </w:rPr>
              <w:t>2</w:t>
            </w:r>
            <w:r w:rsidRPr="00FC5907">
              <w:rPr>
                <w:rFonts w:ascii="Arial" w:hAnsi="Arial" w:eastAsia="Times New Roman" w:cs="Arial"/>
                <w:color w:val="000000" w:themeColor="text1"/>
                <w:sz w:val="14"/>
                <w:szCs w:val="14"/>
                <w:lang w:eastAsia="es-MX"/>
              </w:rPr>
              <w:t>03</w:t>
            </w:r>
          </w:p>
        </w:tc>
        <w:tc>
          <w:tcPr>
            <w:tcW w:w="1486" w:type="dxa"/>
            <w:gridSpan w:val="4"/>
            <w:tcMar/>
            <w:vAlign w:val="center"/>
          </w:tcPr>
          <w:p w:rsidRPr="00FC5907" w:rsidR="002871F9" w:rsidP="00480DBE" w:rsidRDefault="413F326A" w14:paraId="7027F40E" w14:textId="331DC5AC">
            <w:pPr>
              <w:jc w:val="center"/>
              <w:rPr>
                <w:rFonts w:ascii="Arial" w:hAnsi="Arial" w:eastAsia="Times New Roman" w:cs="Arial"/>
                <w:color w:val="000000"/>
                <w:sz w:val="14"/>
                <w:szCs w:val="14"/>
                <w:lang w:eastAsia="es-MX"/>
              </w:rPr>
            </w:pPr>
            <w:r w:rsidRPr="00FC5907">
              <w:rPr>
                <w:rFonts w:ascii="Arial" w:hAnsi="Arial" w:eastAsia="Times New Roman" w:cs="Arial"/>
                <w:color w:val="000000" w:themeColor="text1"/>
                <w:sz w:val="14"/>
                <w:szCs w:val="14"/>
                <w:lang w:eastAsia="es-MX"/>
              </w:rPr>
              <w:t>R0</w:t>
            </w:r>
            <w:r w:rsidRPr="00FC5907" w:rsidR="40E9509B">
              <w:rPr>
                <w:rFonts w:ascii="Arial" w:hAnsi="Arial" w:eastAsia="Times New Roman" w:cs="Arial"/>
                <w:color w:val="000000" w:themeColor="text1"/>
                <w:sz w:val="14"/>
                <w:szCs w:val="14"/>
                <w:lang w:eastAsia="es-MX"/>
              </w:rPr>
              <w:t>19</w:t>
            </w:r>
            <w:r w:rsidRPr="00FC5907">
              <w:rPr>
                <w:rFonts w:ascii="Arial" w:hAnsi="Arial" w:eastAsia="Times New Roman" w:cs="Arial"/>
                <w:color w:val="000000" w:themeColor="text1"/>
                <w:sz w:val="14"/>
                <w:szCs w:val="14"/>
                <w:lang w:eastAsia="es-MX"/>
              </w:rPr>
              <w:t>-0</w:t>
            </w:r>
            <w:r w:rsidRPr="00FC5907" w:rsidR="528117C4">
              <w:rPr>
                <w:rFonts w:ascii="Arial" w:hAnsi="Arial" w:eastAsia="Times New Roman" w:cs="Arial"/>
                <w:color w:val="000000" w:themeColor="text1"/>
                <w:sz w:val="14"/>
                <w:szCs w:val="14"/>
                <w:lang w:eastAsia="es-MX"/>
              </w:rPr>
              <w:t>2</w:t>
            </w:r>
            <w:r w:rsidRPr="00FC5907">
              <w:rPr>
                <w:rFonts w:ascii="Arial" w:hAnsi="Arial" w:eastAsia="Times New Roman" w:cs="Arial"/>
                <w:color w:val="000000" w:themeColor="text1"/>
                <w:sz w:val="14"/>
                <w:szCs w:val="14"/>
                <w:lang w:eastAsia="es-MX"/>
              </w:rPr>
              <w:t>04</w:t>
            </w:r>
          </w:p>
        </w:tc>
        <w:tc>
          <w:tcPr>
            <w:tcW w:w="1278" w:type="dxa"/>
            <w:gridSpan w:val="3"/>
            <w:tcMar/>
            <w:vAlign w:val="center"/>
          </w:tcPr>
          <w:p w:rsidRPr="00FC5907" w:rsidR="3F7C5021" w:rsidP="3F7C5021" w:rsidRDefault="3F7C5021" w14:paraId="656892A6" w14:textId="1D4D0419">
            <w:pPr>
              <w:jc w:val="center"/>
              <w:rPr>
                <w:rFonts w:ascii="Arial" w:hAnsi="Arial" w:eastAsia="Times New Roman" w:cs="Arial"/>
                <w:color w:val="000000" w:themeColor="text1"/>
                <w:sz w:val="14"/>
                <w:szCs w:val="14"/>
                <w:lang w:eastAsia="es-MX"/>
              </w:rPr>
            </w:pPr>
            <w:r w:rsidRPr="00FC5907">
              <w:rPr>
                <w:rFonts w:ascii="Arial" w:hAnsi="Arial" w:eastAsia="Times New Roman" w:cs="Arial"/>
                <w:color w:val="000000" w:themeColor="text1"/>
                <w:sz w:val="14"/>
                <w:szCs w:val="14"/>
                <w:lang w:eastAsia="es-MX"/>
              </w:rPr>
              <w:t>R019-020</w:t>
            </w:r>
            <w:r w:rsidRPr="00FC5907" w:rsidR="65935FE9">
              <w:rPr>
                <w:rFonts w:ascii="Arial" w:hAnsi="Arial" w:eastAsia="Times New Roman" w:cs="Arial"/>
                <w:color w:val="000000" w:themeColor="text1"/>
                <w:sz w:val="14"/>
                <w:szCs w:val="14"/>
                <w:lang w:eastAsia="es-MX"/>
              </w:rPr>
              <w:t>5</w:t>
            </w:r>
          </w:p>
        </w:tc>
      </w:tr>
      <w:tr w:rsidRPr="00FC5907" w:rsidR="002871F9" w:rsidTr="012A6611" w14:paraId="62456E36" w14:textId="77777777">
        <w:trPr>
          <w:trHeight w:val="104"/>
          <w:jc w:val="center"/>
        </w:trPr>
        <w:tc>
          <w:tcPr>
            <w:tcW w:w="988" w:type="dxa"/>
            <w:gridSpan w:val="3"/>
            <w:tcMar/>
            <w:vAlign w:val="center"/>
          </w:tcPr>
          <w:p w:rsidRPr="00FC5907" w:rsidR="002871F9" w:rsidP="00480DBE" w:rsidRDefault="002871F9" w14:paraId="171FCF6C" w14:textId="62C4D20E">
            <w:pPr>
              <w:jc w:val="center"/>
              <w:rPr>
                <w:rFonts w:ascii="Arial" w:hAnsi="Arial" w:cs="Arial"/>
                <w:sz w:val="14"/>
                <w:szCs w:val="14"/>
              </w:rPr>
            </w:pPr>
            <w:r w:rsidRPr="00FC5907">
              <w:rPr>
                <w:rFonts w:ascii="Arial" w:hAnsi="Arial" w:eastAsia="Times New Roman" w:cs="Arial"/>
                <w:color w:val="000000" w:themeColor="text1"/>
                <w:sz w:val="14"/>
                <w:szCs w:val="14"/>
                <w:lang w:eastAsia="es-MX"/>
              </w:rPr>
              <w:t>C</w:t>
            </w:r>
            <w:r w:rsidRPr="00FC5907" w:rsidR="67AB6721">
              <w:rPr>
                <w:rFonts w:ascii="Arial" w:hAnsi="Arial" w:eastAsia="Times New Roman" w:cs="Arial"/>
                <w:color w:val="000000" w:themeColor="text1"/>
                <w:sz w:val="14"/>
                <w:szCs w:val="14"/>
                <w:lang w:eastAsia="es-MX"/>
              </w:rPr>
              <w:t>5</w:t>
            </w:r>
            <w:r w:rsidRPr="00FC5907">
              <w:rPr>
                <w:rFonts w:ascii="Arial" w:hAnsi="Arial" w:eastAsia="Times New Roman" w:cs="Arial"/>
                <w:color w:val="000000" w:themeColor="text1"/>
                <w:sz w:val="14"/>
                <w:szCs w:val="14"/>
                <w:lang w:eastAsia="es-MX"/>
              </w:rPr>
              <w:t>01_AÑO</w:t>
            </w:r>
          </w:p>
        </w:tc>
        <w:tc>
          <w:tcPr>
            <w:tcW w:w="1559" w:type="dxa"/>
            <w:gridSpan w:val="6"/>
            <w:tcMar/>
            <w:vAlign w:val="center"/>
          </w:tcPr>
          <w:p w:rsidRPr="00FC5907" w:rsidR="002871F9" w:rsidP="00480DBE" w:rsidRDefault="002871F9" w14:paraId="287C6648" w14:textId="68CD3BC1">
            <w:pPr>
              <w:jc w:val="center"/>
              <w:rPr>
                <w:rFonts w:ascii="Arial" w:hAnsi="Arial" w:eastAsia="Times New Roman" w:cs="Arial"/>
                <w:color w:val="000000"/>
                <w:sz w:val="14"/>
                <w:szCs w:val="14"/>
                <w:lang w:eastAsia="es-MX"/>
              </w:rPr>
            </w:pPr>
            <w:r w:rsidRPr="00FC5907">
              <w:rPr>
                <w:rFonts w:ascii="Arial" w:hAnsi="Arial" w:eastAsia="Times New Roman" w:cs="Arial"/>
                <w:color w:val="000000" w:themeColor="text1"/>
                <w:sz w:val="14"/>
                <w:szCs w:val="14"/>
                <w:lang w:eastAsia="es-MX"/>
              </w:rPr>
              <w:t>C</w:t>
            </w:r>
            <w:r w:rsidRPr="00FC5907" w:rsidR="25CBB8BC">
              <w:rPr>
                <w:rFonts w:ascii="Arial" w:hAnsi="Arial" w:eastAsia="Times New Roman" w:cs="Arial"/>
                <w:color w:val="000000" w:themeColor="text1"/>
                <w:sz w:val="14"/>
                <w:szCs w:val="14"/>
                <w:lang w:eastAsia="es-MX"/>
              </w:rPr>
              <w:t>5</w:t>
            </w:r>
            <w:r w:rsidRPr="00FC5907">
              <w:rPr>
                <w:rFonts w:ascii="Arial" w:hAnsi="Arial" w:eastAsia="Times New Roman" w:cs="Arial"/>
                <w:color w:val="000000" w:themeColor="text1"/>
                <w:sz w:val="14"/>
                <w:szCs w:val="14"/>
                <w:lang w:eastAsia="es-MX"/>
              </w:rPr>
              <w:t>02_</w:t>
            </w:r>
            <w:r w:rsidRPr="00FC5907" w:rsidR="4B71664C">
              <w:rPr>
                <w:rFonts w:ascii="Arial" w:hAnsi="Arial" w:eastAsia="Times New Roman" w:cs="Arial"/>
                <w:color w:val="000000" w:themeColor="text1"/>
                <w:sz w:val="14"/>
                <w:szCs w:val="14"/>
                <w:lang w:eastAsia="es-MX"/>
              </w:rPr>
              <w:t>TRIMESTRE</w:t>
            </w:r>
          </w:p>
        </w:tc>
        <w:tc>
          <w:tcPr>
            <w:tcW w:w="1134" w:type="dxa"/>
            <w:shd w:val="clear" w:color="auto" w:fill="auto"/>
            <w:tcMar/>
            <w:vAlign w:val="center"/>
          </w:tcPr>
          <w:p w:rsidRPr="00FC5907" w:rsidR="002871F9" w:rsidP="00480DBE" w:rsidRDefault="37952A4B" w14:paraId="01DFCA17" w14:textId="6B70FACC">
            <w:pPr>
              <w:jc w:val="center"/>
              <w:rPr>
                <w:rFonts w:ascii="Arial" w:hAnsi="Arial" w:eastAsia="Times New Roman" w:cs="Arial"/>
                <w:color w:val="000000"/>
                <w:sz w:val="14"/>
                <w:szCs w:val="14"/>
                <w:lang w:eastAsia="es-MX"/>
              </w:rPr>
            </w:pPr>
            <w:r w:rsidRPr="00FC5907">
              <w:rPr>
                <w:rFonts w:ascii="Arial" w:hAnsi="Arial" w:eastAsia="Times New Roman" w:cs="Arial"/>
                <w:color w:val="000000" w:themeColor="text1"/>
                <w:sz w:val="14"/>
                <w:szCs w:val="14"/>
                <w:lang w:eastAsia="es-MX"/>
              </w:rPr>
              <w:t>Alfanumérico (</w:t>
            </w:r>
            <w:proofErr w:type="spellStart"/>
            <w:r w:rsidRPr="00FC5907">
              <w:rPr>
                <w:rFonts w:ascii="Arial" w:hAnsi="Arial" w:eastAsia="Times New Roman" w:cs="Arial"/>
                <w:color w:val="000000" w:themeColor="text1"/>
                <w:sz w:val="14"/>
                <w:szCs w:val="14"/>
                <w:lang w:eastAsia="es-MX"/>
              </w:rPr>
              <w:t>Máx</w:t>
            </w:r>
            <w:proofErr w:type="spellEnd"/>
            <w:r w:rsidRPr="00FC5907">
              <w:rPr>
                <w:rFonts w:ascii="Arial" w:hAnsi="Arial" w:eastAsia="Times New Roman" w:cs="Arial"/>
                <w:color w:val="000000" w:themeColor="text1"/>
                <w:sz w:val="14"/>
                <w:szCs w:val="14"/>
                <w:lang w:eastAsia="es-MX"/>
              </w:rPr>
              <w:t xml:space="preserve"> 100 caracteres)</w:t>
            </w:r>
          </w:p>
        </w:tc>
        <w:tc>
          <w:tcPr>
            <w:tcW w:w="1276" w:type="dxa"/>
            <w:gridSpan w:val="4"/>
            <w:tcMar/>
            <w:vAlign w:val="center"/>
          </w:tcPr>
          <w:p w:rsidRPr="00FC5907" w:rsidR="002871F9" w:rsidP="00480DBE" w:rsidRDefault="002871F9" w14:paraId="33CECB12" w14:textId="77777777">
            <w:pPr>
              <w:jc w:val="center"/>
              <w:rPr>
                <w:rFonts w:ascii="Arial" w:hAnsi="Arial" w:eastAsia="Times New Roman" w:cs="Arial"/>
                <w:color w:val="000000"/>
                <w:sz w:val="14"/>
                <w:szCs w:val="14"/>
                <w:lang w:eastAsia="es-MX"/>
              </w:rPr>
            </w:pPr>
            <w:r w:rsidRPr="00FC5907">
              <w:rPr>
                <w:rFonts w:ascii="Arial" w:hAnsi="Arial" w:eastAsia="Times New Roman" w:cs="Arial"/>
                <w:color w:val="000000"/>
                <w:sz w:val="14"/>
                <w:szCs w:val="14"/>
                <w:lang w:eastAsia="es-MX"/>
              </w:rPr>
              <w:t>Numérico Decimal (</w:t>
            </w:r>
            <w:proofErr w:type="spellStart"/>
            <w:r w:rsidRPr="00FC5907">
              <w:rPr>
                <w:rFonts w:ascii="Arial" w:hAnsi="Arial" w:eastAsia="Times New Roman" w:cs="Arial"/>
                <w:color w:val="000000"/>
                <w:sz w:val="14"/>
                <w:szCs w:val="14"/>
                <w:lang w:eastAsia="es-MX"/>
              </w:rPr>
              <w:t>Máx</w:t>
            </w:r>
            <w:proofErr w:type="spellEnd"/>
            <w:r w:rsidRPr="00FC5907">
              <w:rPr>
                <w:rFonts w:ascii="Arial" w:hAnsi="Arial" w:eastAsia="Times New Roman" w:cs="Arial"/>
                <w:color w:val="000000"/>
                <w:sz w:val="14"/>
                <w:szCs w:val="14"/>
                <w:lang w:eastAsia="es-MX"/>
              </w:rPr>
              <w:t xml:space="preserve"> 20.2 dígitos)</w:t>
            </w:r>
          </w:p>
        </w:tc>
        <w:tc>
          <w:tcPr>
            <w:tcW w:w="1417" w:type="dxa"/>
            <w:gridSpan w:val="4"/>
            <w:tcMar/>
            <w:vAlign w:val="center"/>
          </w:tcPr>
          <w:p w:rsidRPr="00FC5907" w:rsidR="002871F9" w:rsidP="00480DBE" w:rsidRDefault="002871F9" w14:paraId="3FA87976" w14:textId="77777777">
            <w:pPr>
              <w:jc w:val="center"/>
              <w:rPr>
                <w:rFonts w:ascii="Arial" w:hAnsi="Arial" w:eastAsia="Times New Roman" w:cs="Arial"/>
                <w:color w:val="000000"/>
                <w:sz w:val="14"/>
                <w:szCs w:val="14"/>
                <w:lang w:eastAsia="es-MX"/>
              </w:rPr>
            </w:pPr>
            <w:r w:rsidRPr="00FC5907">
              <w:rPr>
                <w:rFonts w:ascii="Arial" w:hAnsi="Arial" w:eastAsia="Times New Roman" w:cs="Arial"/>
                <w:color w:val="000000"/>
                <w:sz w:val="14"/>
                <w:szCs w:val="14"/>
                <w:lang w:eastAsia="es-MX"/>
              </w:rPr>
              <w:t>Numérico Decimal (</w:t>
            </w:r>
            <w:proofErr w:type="spellStart"/>
            <w:r w:rsidRPr="00FC5907">
              <w:rPr>
                <w:rFonts w:ascii="Arial" w:hAnsi="Arial" w:eastAsia="Times New Roman" w:cs="Arial"/>
                <w:color w:val="000000"/>
                <w:sz w:val="14"/>
                <w:szCs w:val="14"/>
                <w:lang w:eastAsia="es-MX"/>
              </w:rPr>
              <w:t>Máx</w:t>
            </w:r>
            <w:proofErr w:type="spellEnd"/>
            <w:r w:rsidRPr="00FC5907">
              <w:rPr>
                <w:rFonts w:ascii="Arial" w:hAnsi="Arial" w:eastAsia="Times New Roman" w:cs="Arial"/>
                <w:color w:val="000000"/>
                <w:sz w:val="14"/>
                <w:szCs w:val="14"/>
                <w:lang w:eastAsia="es-MX"/>
              </w:rPr>
              <w:t xml:space="preserve"> 20.2 dígitos)</w:t>
            </w:r>
          </w:p>
        </w:tc>
        <w:tc>
          <w:tcPr>
            <w:tcW w:w="1486" w:type="dxa"/>
            <w:gridSpan w:val="4"/>
            <w:tcMar/>
            <w:vAlign w:val="center"/>
          </w:tcPr>
          <w:p w:rsidRPr="00FC5907" w:rsidR="002871F9" w:rsidP="00480DBE" w:rsidRDefault="002871F9" w14:paraId="61BB3E4E" w14:textId="77777777">
            <w:pPr>
              <w:jc w:val="center"/>
              <w:rPr>
                <w:rFonts w:ascii="Arial" w:hAnsi="Arial" w:eastAsia="Times New Roman" w:cs="Arial"/>
                <w:color w:val="000000"/>
                <w:sz w:val="14"/>
                <w:szCs w:val="14"/>
                <w:lang w:eastAsia="es-MX"/>
              </w:rPr>
            </w:pPr>
            <w:r w:rsidRPr="00FC5907">
              <w:rPr>
                <w:rFonts w:ascii="Arial" w:hAnsi="Arial" w:eastAsia="Times New Roman" w:cs="Arial"/>
                <w:color w:val="000000"/>
                <w:sz w:val="14"/>
                <w:szCs w:val="14"/>
                <w:lang w:eastAsia="es-MX"/>
              </w:rPr>
              <w:t>Numérico Decimal (</w:t>
            </w:r>
            <w:proofErr w:type="spellStart"/>
            <w:r w:rsidRPr="00FC5907">
              <w:rPr>
                <w:rFonts w:ascii="Arial" w:hAnsi="Arial" w:eastAsia="Times New Roman" w:cs="Arial"/>
                <w:color w:val="000000"/>
                <w:sz w:val="14"/>
                <w:szCs w:val="14"/>
                <w:lang w:eastAsia="es-MX"/>
              </w:rPr>
              <w:t>Máx</w:t>
            </w:r>
            <w:proofErr w:type="spellEnd"/>
            <w:r w:rsidRPr="00FC5907">
              <w:rPr>
                <w:rFonts w:ascii="Arial" w:hAnsi="Arial" w:eastAsia="Times New Roman" w:cs="Arial"/>
                <w:color w:val="000000"/>
                <w:sz w:val="14"/>
                <w:szCs w:val="14"/>
                <w:lang w:eastAsia="es-MX"/>
              </w:rPr>
              <w:t xml:space="preserve"> 20.2 dígitos)</w:t>
            </w:r>
          </w:p>
        </w:tc>
        <w:tc>
          <w:tcPr>
            <w:tcW w:w="1278" w:type="dxa"/>
            <w:gridSpan w:val="3"/>
            <w:tcMar/>
            <w:vAlign w:val="center"/>
          </w:tcPr>
          <w:p w:rsidRPr="00FC5907" w:rsidR="3F7C5021" w:rsidP="3F7C5021" w:rsidRDefault="3F7C5021" w14:paraId="40D534CB" w14:textId="77777777">
            <w:pPr>
              <w:jc w:val="center"/>
              <w:rPr>
                <w:rFonts w:ascii="Arial" w:hAnsi="Arial" w:eastAsia="Times New Roman" w:cs="Arial"/>
                <w:color w:val="000000" w:themeColor="text1"/>
                <w:sz w:val="14"/>
                <w:szCs w:val="14"/>
                <w:lang w:eastAsia="es-MX"/>
              </w:rPr>
            </w:pPr>
            <w:r w:rsidRPr="00FC5907">
              <w:rPr>
                <w:rFonts w:ascii="Arial" w:hAnsi="Arial" w:eastAsia="Times New Roman" w:cs="Arial"/>
                <w:color w:val="000000" w:themeColor="text1"/>
                <w:sz w:val="14"/>
                <w:szCs w:val="14"/>
                <w:lang w:eastAsia="es-MX"/>
              </w:rPr>
              <w:t>Numérico Decimal (</w:t>
            </w:r>
            <w:proofErr w:type="spellStart"/>
            <w:r w:rsidRPr="00FC5907">
              <w:rPr>
                <w:rFonts w:ascii="Arial" w:hAnsi="Arial" w:eastAsia="Times New Roman" w:cs="Arial"/>
                <w:color w:val="000000" w:themeColor="text1"/>
                <w:sz w:val="14"/>
                <w:szCs w:val="14"/>
                <w:lang w:eastAsia="es-MX"/>
              </w:rPr>
              <w:t>Máx</w:t>
            </w:r>
            <w:proofErr w:type="spellEnd"/>
            <w:r w:rsidRPr="00FC5907">
              <w:rPr>
                <w:rFonts w:ascii="Arial" w:hAnsi="Arial" w:eastAsia="Times New Roman" w:cs="Arial"/>
                <w:color w:val="000000" w:themeColor="text1"/>
                <w:sz w:val="14"/>
                <w:szCs w:val="14"/>
                <w:lang w:eastAsia="es-MX"/>
              </w:rPr>
              <w:t xml:space="preserve"> 20.2 dígitos)</w:t>
            </w:r>
          </w:p>
        </w:tc>
      </w:tr>
      <w:tr w:rsidRPr="00FC5907" w:rsidR="00EB32F7" w:rsidTr="012A6611" w14:paraId="26315840" w14:textId="77777777">
        <w:trPr>
          <w:trHeight w:val="104"/>
          <w:jc w:val="center"/>
        </w:trPr>
        <w:tc>
          <w:tcPr>
            <w:tcW w:w="9138" w:type="dxa"/>
            <w:gridSpan w:val="25"/>
            <w:tcMar/>
            <w:vAlign w:val="center"/>
          </w:tcPr>
          <w:p w:rsidRPr="00FC5907" w:rsidR="00EB32F7" w:rsidP="6A75D70C" w:rsidRDefault="00EB32F7" w14:paraId="17CE90C4" w14:textId="0A91BEB4">
            <w:pPr>
              <w:jc w:val="center"/>
              <w:rPr>
                <w:rFonts w:ascii="Arial" w:hAnsi="Arial" w:eastAsia="Times New Roman" w:cs="Arial"/>
                <w:color w:val="000000" w:themeColor="text1"/>
                <w:sz w:val="14"/>
                <w:szCs w:val="14"/>
                <w:lang w:eastAsia="es-MX"/>
              </w:rPr>
            </w:pPr>
          </w:p>
        </w:tc>
      </w:tr>
      <w:tr w:rsidRPr="00FC5907" w:rsidR="002871F9" w:rsidTr="012A6611" w14:paraId="69973178" w14:textId="77777777">
        <w:trPr>
          <w:trHeight w:val="275"/>
          <w:jc w:val="center"/>
        </w:trPr>
        <w:tc>
          <w:tcPr>
            <w:tcW w:w="9138" w:type="dxa"/>
            <w:gridSpan w:val="25"/>
            <w:tcMar/>
            <w:vAlign w:val="center"/>
          </w:tcPr>
          <w:p w:rsidRPr="00FC5907" w:rsidR="002871F9" w:rsidP="00480DBE" w:rsidRDefault="002871F9" w14:paraId="618FB624" w14:textId="7C17D056">
            <w:pPr>
              <w:jc w:val="center"/>
              <w:rPr>
                <w:rFonts w:ascii="Arial" w:hAnsi="Arial" w:cs="Arial"/>
                <w:sz w:val="14"/>
                <w:szCs w:val="14"/>
              </w:rPr>
            </w:pPr>
            <w:r w:rsidRPr="00FC5907">
              <w:rPr>
                <w:rFonts w:ascii="Arial" w:hAnsi="Arial" w:eastAsia="Times New Roman" w:cs="Arial"/>
                <w:color w:val="000000"/>
                <w:sz w:val="14"/>
                <w:szCs w:val="14"/>
                <w:lang w:eastAsia="es-MX"/>
              </w:rPr>
              <w:t>SE DEBERÁN INCLUIR TANTAS FILAS COMO SEAN NECESARIA</w:t>
            </w:r>
            <w:r w:rsidRPr="00FC5907" w:rsidR="00EB32F7">
              <w:rPr>
                <w:rFonts w:ascii="Arial" w:hAnsi="Arial" w:eastAsia="Times New Roman" w:cs="Arial"/>
                <w:color w:val="000000"/>
                <w:sz w:val="14"/>
                <w:szCs w:val="14"/>
                <w:lang w:eastAsia="es-MX"/>
              </w:rPr>
              <w:t>S</w:t>
            </w:r>
          </w:p>
        </w:tc>
      </w:tr>
      <w:tr w:rsidRPr="00FC5907" w:rsidR="002871F9" w:rsidTr="012A6611" w14:paraId="54E11D2A" w14:textId="77777777">
        <w:trPr>
          <w:trHeight w:val="82"/>
          <w:jc w:val="center"/>
        </w:trPr>
        <w:tc>
          <w:tcPr>
            <w:tcW w:w="9138" w:type="dxa"/>
            <w:gridSpan w:val="25"/>
            <w:tcMar/>
          </w:tcPr>
          <w:p w:rsidRPr="00FC5907" w:rsidR="002871F9" w:rsidP="00480DBE" w:rsidRDefault="002871F9" w14:paraId="31126E5D" w14:textId="77777777">
            <w:pPr>
              <w:rPr>
                <w:rFonts w:ascii="Arial" w:hAnsi="Arial" w:cs="Arial"/>
                <w:sz w:val="14"/>
                <w:szCs w:val="14"/>
              </w:rPr>
            </w:pPr>
          </w:p>
        </w:tc>
      </w:tr>
      <w:tr w:rsidRPr="00FC5907" w:rsidR="002871F9" w:rsidTr="012A6611" w14:paraId="0DAE2813" w14:textId="77777777">
        <w:trPr>
          <w:trHeight w:val="459"/>
          <w:jc w:val="center"/>
        </w:trPr>
        <w:tc>
          <w:tcPr>
            <w:tcW w:w="9138" w:type="dxa"/>
            <w:gridSpan w:val="25"/>
            <w:shd w:val="clear" w:color="auto" w:fill="BFBFBF" w:themeFill="background1" w:themeFillShade="BF"/>
            <w:tcMar/>
            <w:vAlign w:val="center"/>
          </w:tcPr>
          <w:p w:rsidRPr="00FC5907" w:rsidR="002871F9" w:rsidP="00480DBE" w:rsidRDefault="002871F9" w14:paraId="33194A1C" w14:textId="56A7B2F8">
            <w:pPr>
              <w:rPr>
                <w:rFonts w:ascii="Arial" w:hAnsi="Arial" w:cs="Arial"/>
                <w:b/>
                <w:sz w:val="14"/>
                <w:szCs w:val="14"/>
              </w:rPr>
            </w:pPr>
            <w:r w:rsidRPr="00FC5907">
              <w:rPr>
                <w:rFonts w:ascii="Arial" w:hAnsi="Arial" w:cs="Arial"/>
                <w:b/>
                <w:sz w:val="14"/>
                <w:szCs w:val="14"/>
              </w:rPr>
              <w:t xml:space="preserve">SECCIÓN 4.   ARCHIVOS DE PRESENTACIÓN QUE DEBERÁN ADJUNTARSE AL PRESENTE </w:t>
            </w:r>
            <w:proofErr w:type="spellStart"/>
            <w:r w:rsidRPr="00FC5907">
              <w:rPr>
                <w:rFonts w:ascii="Arial" w:hAnsi="Arial" w:cs="Arial"/>
                <w:b/>
                <w:sz w:val="14"/>
                <w:szCs w:val="14"/>
              </w:rPr>
              <w:t>eFORMATO</w:t>
            </w:r>
            <w:proofErr w:type="spellEnd"/>
            <w:r w:rsidRPr="00FC5907">
              <w:rPr>
                <w:rFonts w:ascii="Arial" w:hAnsi="Arial" w:cs="Arial"/>
                <w:b/>
                <w:sz w:val="14"/>
                <w:szCs w:val="14"/>
              </w:rPr>
              <w:t xml:space="preserve"> </w:t>
            </w:r>
          </w:p>
        </w:tc>
      </w:tr>
      <w:tr w:rsidRPr="00FC5907" w:rsidR="002871F9" w:rsidTr="012A6611" w14:paraId="7A2BF6AA" w14:textId="77777777">
        <w:trPr>
          <w:trHeight w:val="300"/>
          <w:jc w:val="center"/>
        </w:trPr>
        <w:tc>
          <w:tcPr>
            <w:tcW w:w="9138" w:type="dxa"/>
            <w:gridSpan w:val="25"/>
            <w:shd w:val="clear" w:color="auto" w:fill="D9D9D9" w:themeFill="background1" w:themeFillShade="D9"/>
            <w:tcMar/>
          </w:tcPr>
          <w:p w:rsidRPr="00FC5907" w:rsidR="002871F9" w:rsidP="00480DBE" w:rsidRDefault="002871F9" w14:paraId="5AE21F72" w14:textId="2BDCD3F4">
            <w:pPr>
              <w:jc w:val="center"/>
              <w:rPr>
                <w:rFonts w:ascii="Arial" w:hAnsi="Arial" w:cs="Arial"/>
                <w:sz w:val="14"/>
                <w:szCs w:val="14"/>
              </w:rPr>
            </w:pPr>
            <w:r w:rsidRPr="00FC5907">
              <w:rPr>
                <w:rFonts w:ascii="Arial" w:hAnsi="Arial" w:cs="Arial"/>
                <w:sz w:val="14"/>
                <w:szCs w:val="14"/>
              </w:rPr>
              <w:t>Seleccione con una “X” e indique los Archivos de Presentación que adjunta</w:t>
            </w:r>
            <w:r w:rsidRPr="00FC5907" w:rsidR="07FE70DF">
              <w:rPr>
                <w:rFonts w:ascii="Arial" w:hAnsi="Arial" w:cs="Arial"/>
                <w:sz w:val="14"/>
                <w:szCs w:val="14"/>
              </w:rPr>
              <w:t>.</w:t>
            </w:r>
          </w:p>
        </w:tc>
      </w:tr>
      <w:tr w:rsidRPr="00FC5907" w:rsidR="002871F9" w:rsidTr="012A6611" w14:paraId="2DE403A5" w14:textId="77777777">
        <w:trPr>
          <w:trHeight w:val="138"/>
          <w:jc w:val="center"/>
        </w:trPr>
        <w:tc>
          <w:tcPr>
            <w:tcW w:w="9138" w:type="dxa"/>
            <w:gridSpan w:val="25"/>
            <w:tcMar/>
          </w:tcPr>
          <w:p w:rsidRPr="00FC5907" w:rsidR="002871F9" w:rsidP="00480DBE" w:rsidRDefault="002871F9" w14:paraId="62431CDC" w14:textId="77777777">
            <w:pPr>
              <w:rPr>
                <w:rFonts w:ascii="Arial" w:hAnsi="Arial" w:cs="Arial"/>
                <w:sz w:val="10"/>
                <w:szCs w:val="10"/>
              </w:rPr>
            </w:pPr>
          </w:p>
        </w:tc>
      </w:tr>
      <w:tr w:rsidRPr="00FC5907" w:rsidR="002871F9" w:rsidTr="012A6611" w14:paraId="72274D56" w14:textId="77777777">
        <w:trPr>
          <w:trHeight w:val="300"/>
          <w:jc w:val="center"/>
        </w:trPr>
        <w:tc>
          <w:tcPr>
            <w:tcW w:w="317" w:type="dxa"/>
            <w:tcBorders>
              <w:top w:val="single" w:color="auto" w:sz="4" w:space="0"/>
              <w:left w:val="single" w:color="auto" w:sz="4" w:space="0"/>
              <w:bottom w:val="single" w:color="auto" w:sz="4" w:space="0"/>
              <w:right w:val="single" w:color="auto" w:sz="4" w:space="0"/>
            </w:tcBorders>
            <w:tcMar/>
          </w:tcPr>
          <w:p w:rsidRPr="00FC5907" w:rsidR="002871F9" w:rsidP="00480DBE" w:rsidRDefault="002871F9" w14:paraId="49E398E2" w14:textId="77777777">
            <w:pPr>
              <w:rPr>
                <w:rFonts w:ascii="Arial" w:hAnsi="Arial" w:cs="Arial"/>
                <w:sz w:val="14"/>
                <w:szCs w:val="14"/>
              </w:rPr>
            </w:pPr>
          </w:p>
        </w:tc>
        <w:tc>
          <w:tcPr>
            <w:tcW w:w="3961" w:type="dxa"/>
            <w:gridSpan w:val="11"/>
            <w:tcBorders>
              <w:left w:val="single" w:color="auto" w:sz="4" w:space="0"/>
            </w:tcBorders>
            <w:shd w:val="clear" w:color="auto" w:fill="D9D9D9" w:themeFill="background1" w:themeFillShade="D9"/>
            <w:tcMar/>
          </w:tcPr>
          <w:p w:rsidRPr="00FC5907" w:rsidR="002871F9" w:rsidP="00480DBE" w:rsidRDefault="002871F9" w14:paraId="301F0DAA" w14:textId="61225567">
            <w:pPr>
              <w:jc w:val="center"/>
              <w:rPr>
                <w:rFonts w:ascii="Arial" w:hAnsi="Arial" w:cs="Arial"/>
                <w:sz w:val="14"/>
                <w:szCs w:val="14"/>
              </w:rPr>
            </w:pPr>
            <w:r w:rsidRPr="00FC5907">
              <w:rPr>
                <w:rFonts w:ascii="Arial" w:hAnsi="Arial" w:cs="Arial"/>
                <w:sz w:val="14"/>
                <w:szCs w:val="14"/>
              </w:rPr>
              <w:t>Información Solicitad</w:t>
            </w:r>
            <w:r w:rsidRPr="00FC5907" w:rsidR="00EB32F7">
              <w:rPr>
                <w:rFonts w:ascii="Arial" w:hAnsi="Arial" w:cs="Arial"/>
                <w:sz w:val="14"/>
                <w:szCs w:val="14"/>
              </w:rPr>
              <w:t>a</w:t>
            </w:r>
          </w:p>
        </w:tc>
        <w:tc>
          <w:tcPr>
            <w:tcW w:w="4484" w:type="dxa"/>
            <w:gridSpan w:val="12"/>
            <w:tcBorders>
              <w:right w:val="single" w:color="auto" w:sz="4" w:space="0"/>
            </w:tcBorders>
            <w:shd w:val="clear" w:color="auto" w:fill="D9D9D9" w:themeFill="background1" w:themeFillShade="D9"/>
            <w:tcMar/>
          </w:tcPr>
          <w:p w:rsidRPr="00FC5907" w:rsidR="002871F9" w:rsidP="00480DBE" w:rsidRDefault="002871F9" w14:paraId="7DD144C7" w14:textId="77777777">
            <w:pPr>
              <w:jc w:val="center"/>
              <w:rPr>
                <w:rFonts w:ascii="Arial" w:hAnsi="Arial" w:cs="Arial"/>
                <w:sz w:val="14"/>
                <w:szCs w:val="14"/>
              </w:rPr>
            </w:pPr>
            <w:r w:rsidRPr="00FC5907">
              <w:rPr>
                <w:rFonts w:ascii="Arial" w:hAnsi="Arial" w:cs="Arial"/>
                <w:sz w:val="14"/>
                <w:szCs w:val="14"/>
              </w:rPr>
              <w:t>Nombre de Archivo de Presentación</w:t>
            </w:r>
          </w:p>
        </w:tc>
        <w:tc>
          <w:tcPr>
            <w:tcW w:w="376" w:type="dxa"/>
            <w:vMerge w:val="restart"/>
            <w:tcBorders>
              <w:top w:val="nil"/>
              <w:left w:val="single" w:color="auto" w:sz="4" w:space="0"/>
              <w:right w:val="single" w:color="auto" w:sz="4" w:space="0"/>
            </w:tcBorders>
            <w:tcMar/>
          </w:tcPr>
          <w:p w:rsidRPr="00FC5907" w:rsidR="6D935F6E" w:rsidRDefault="6D935F6E" w14:paraId="054F1E14" w14:textId="49E136C3">
            <w:pPr>
              <w:rPr>
                <w:rFonts w:ascii="Arial" w:hAnsi="Arial" w:cs="Arial"/>
              </w:rPr>
            </w:pPr>
          </w:p>
        </w:tc>
      </w:tr>
      <w:tr w:rsidRPr="00FC5907" w:rsidR="002871F9" w:rsidTr="012A6611" w14:paraId="69BFF932" w14:textId="77777777">
        <w:trPr>
          <w:trHeight w:val="300"/>
          <w:jc w:val="center"/>
        </w:trPr>
        <w:tc>
          <w:tcPr>
            <w:tcW w:w="317" w:type="dxa"/>
            <w:tcBorders>
              <w:top w:val="single" w:color="auto" w:sz="4" w:space="0"/>
              <w:left w:val="single" w:color="auto" w:sz="4" w:space="0"/>
              <w:bottom w:val="single" w:color="auto" w:sz="4" w:space="0"/>
              <w:right w:val="single" w:color="auto" w:sz="4" w:space="0"/>
            </w:tcBorders>
            <w:tcMar/>
          </w:tcPr>
          <w:p w:rsidRPr="00FC5907" w:rsidR="002871F9" w:rsidP="00480DBE" w:rsidRDefault="002871F9" w14:paraId="34B3F2EB" w14:textId="77777777">
            <w:pPr>
              <w:rPr>
                <w:rFonts w:ascii="Arial" w:hAnsi="Arial" w:cs="Arial"/>
                <w:sz w:val="14"/>
                <w:szCs w:val="14"/>
              </w:rPr>
            </w:pPr>
          </w:p>
        </w:tc>
        <w:tc>
          <w:tcPr>
            <w:tcW w:w="328" w:type="dxa"/>
            <w:tcBorders>
              <w:left w:val="single" w:color="auto" w:sz="4" w:space="0"/>
            </w:tcBorders>
            <w:tcMar/>
          </w:tcPr>
          <w:p w:rsidRPr="00FC5907" w:rsidR="002871F9" w:rsidP="00480DBE" w:rsidRDefault="002871F9" w14:paraId="387C0569" w14:textId="77777777">
            <w:pPr>
              <w:rPr>
                <w:rFonts w:ascii="Arial" w:hAnsi="Arial" w:cs="Arial"/>
                <w:sz w:val="14"/>
                <w:szCs w:val="14"/>
              </w:rPr>
            </w:pPr>
            <w:r w:rsidRPr="00FC5907">
              <w:rPr>
                <w:rFonts w:ascii="Segoe UI Symbol" w:hAnsi="Segoe UI Symbol" w:cs="Segoe UI Symbol"/>
                <w:sz w:val="14"/>
                <w:szCs w:val="14"/>
              </w:rPr>
              <w:t>☐</w:t>
            </w:r>
            <w:r w:rsidRPr="00FC5907">
              <w:rPr>
                <w:rFonts w:ascii="Arial" w:hAnsi="Arial" w:cs="Arial"/>
                <w:sz w:val="14"/>
                <w:szCs w:val="14"/>
              </w:rPr>
              <w:t xml:space="preserve">  </w:t>
            </w:r>
          </w:p>
        </w:tc>
        <w:tc>
          <w:tcPr>
            <w:tcW w:w="3633" w:type="dxa"/>
            <w:gridSpan w:val="10"/>
            <w:tcBorders>
              <w:top w:val="single" w:color="auto" w:sz="4" w:space="0"/>
              <w:bottom w:val="single" w:color="auto" w:sz="4" w:space="0"/>
              <w:right w:val="single" w:color="auto" w:sz="4" w:space="0"/>
            </w:tcBorders>
            <w:tcMar/>
            <w:vAlign w:val="center"/>
          </w:tcPr>
          <w:p w:rsidRPr="00FC5907" w:rsidR="002871F9" w:rsidP="3F7C5021" w:rsidRDefault="74D9C1D3" w14:paraId="7E024639" w14:textId="3D4738FD">
            <w:pPr>
              <w:rPr>
                <w:rFonts w:ascii="Arial" w:hAnsi="Arial" w:cs="Arial"/>
                <w:sz w:val="14"/>
                <w:szCs w:val="14"/>
              </w:rPr>
            </w:pPr>
            <w:r w:rsidRPr="00FC5907">
              <w:rPr>
                <w:rFonts w:ascii="Arial" w:hAnsi="Arial" w:cs="Arial"/>
                <w:b/>
                <w:bCs/>
                <w:noProof/>
                <w:color w:val="000000" w:themeColor="text1"/>
                <w:sz w:val="14"/>
                <w:szCs w:val="14"/>
              </w:rPr>
              <w:t>Ingresos por el servicio de usuario visitante.</w:t>
            </w:r>
          </w:p>
        </w:tc>
        <w:tc>
          <w:tcPr>
            <w:tcW w:w="4484" w:type="dxa"/>
            <w:gridSpan w:val="12"/>
            <w:tcBorders>
              <w:top w:val="single" w:color="auto" w:sz="4" w:space="0"/>
              <w:left w:val="single" w:color="auto" w:sz="4" w:space="0"/>
              <w:bottom w:val="single" w:color="auto" w:sz="4" w:space="0"/>
              <w:right w:val="single" w:color="auto" w:sz="4" w:space="0"/>
            </w:tcBorders>
            <w:tcMar/>
            <w:vAlign w:val="center"/>
          </w:tcPr>
          <w:p w:rsidRPr="00FC5907" w:rsidR="002871F9" w:rsidP="1001D495" w:rsidRDefault="413F326A" w14:paraId="7DDC36D7" w14:textId="6EEA8F20">
            <w:pPr>
              <w:pStyle w:val="Style10ptRight01"/>
              <w:ind w:left="247" w:right="416"/>
              <w:jc w:val="center"/>
              <w:rPr>
                <w:rFonts w:ascii="Arial" w:hAnsi="Arial" w:eastAsia="Calibri" w:cs="Arial"/>
                <w:b/>
                <w:bCs/>
                <w:sz w:val="14"/>
                <w:szCs w:val="14"/>
                <w:lang w:val="es-MX" w:eastAsia="en-US" w:bidi="ar-SA"/>
              </w:rPr>
            </w:pPr>
            <w:r w:rsidRPr="00FC5907">
              <w:rPr>
                <w:rFonts w:ascii="Arial" w:hAnsi="Arial" w:eastAsia="Calibri" w:cs="Arial"/>
                <w:b/>
                <w:bCs/>
                <w:sz w:val="14"/>
                <w:szCs w:val="14"/>
                <w:lang w:val="es-MX" w:eastAsia="en-US" w:bidi="ar-SA"/>
              </w:rPr>
              <w:t>R0</w:t>
            </w:r>
            <w:r w:rsidRPr="00FC5907" w:rsidR="2678BDCB">
              <w:rPr>
                <w:rFonts w:ascii="Arial" w:hAnsi="Arial" w:eastAsia="Calibri" w:cs="Arial"/>
                <w:b/>
                <w:bCs/>
                <w:sz w:val="14"/>
                <w:szCs w:val="14"/>
                <w:lang w:val="es-MX" w:eastAsia="en-US" w:bidi="ar-SA"/>
              </w:rPr>
              <w:t>19</w:t>
            </w:r>
            <w:r w:rsidRPr="00FC5907">
              <w:rPr>
                <w:rFonts w:ascii="Arial" w:hAnsi="Arial" w:eastAsia="Calibri" w:cs="Arial"/>
                <w:b/>
                <w:bCs/>
                <w:sz w:val="14"/>
                <w:szCs w:val="14"/>
                <w:lang w:val="es-MX" w:eastAsia="en-US" w:bidi="ar-SA"/>
              </w:rPr>
              <w:t>-0</w:t>
            </w:r>
            <w:r w:rsidRPr="00FC5907" w:rsidR="2326B658">
              <w:rPr>
                <w:rFonts w:ascii="Arial" w:hAnsi="Arial" w:eastAsia="Calibri" w:cs="Arial"/>
                <w:b/>
                <w:bCs/>
                <w:sz w:val="14"/>
                <w:szCs w:val="14"/>
                <w:lang w:val="es-MX" w:eastAsia="en-US" w:bidi="ar-SA"/>
              </w:rPr>
              <w:t>1</w:t>
            </w:r>
            <w:r w:rsidRPr="00FC5907">
              <w:rPr>
                <w:rFonts w:ascii="Arial" w:hAnsi="Arial" w:eastAsia="Calibri" w:cs="Arial"/>
                <w:b/>
                <w:bCs/>
                <w:sz w:val="14"/>
                <w:szCs w:val="14"/>
                <w:lang w:val="es-MX" w:eastAsia="en-US" w:bidi="ar-SA"/>
              </w:rPr>
              <w:t>.CSV</w:t>
            </w:r>
          </w:p>
        </w:tc>
        <w:tc>
          <w:tcPr>
            <w:tcW w:w="376" w:type="dxa"/>
            <w:vMerge/>
            <w:tcMar/>
          </w:tcPr>
          <w:p w:rsidRPr="00FC5907" w:rsidR="002871F9" w:rsidP="00480DBE" w:rsidRDefault="002871F9" w14:paraId="7D34F5C7" w14:textId="77777777">
            <w:pPr>
              <w:rPr>
                <w:rFonts w:ascii="Arial" w:hAnsi="Arial" w:cs="Arial"/>
                <w:sz w:val="14"/>
                <w:szCs w:val="14"/>
              </w:rPr>
            </w:pPr>
          </w:p>
        </w:tc>
      </w:tr>
      <w:tr w:rsidRPr="00FC5907" w:rsidR="002871F9" w:rsidTr="012A6611" w14:paraId="0BB17BCA" w14:textId="77777777">
        <w:trPr>
          <w:trHeight w:val="300"/>
          <w:jc w:val="center"/>
        </w:trPr>
        <w:tc>
          <w:tcPr>
            <w:tcW w:w="317" w:type="dxa"/>
            <w:tcBorders>
              <w:top w:val="single" w:color="auto" w:sz="4" w:space="0"/>
              <w:left w:val="single" w:color="auto" w:sz="4" w:space="0"/>
              <w:bottom w:val="single" w:color="auto" w:sz="4" w:space="0"/>
              <w:right w:val="single" w:color="auto" w:sz="4" w:space="0"/>
            </w:tcBorders>
            <w:tcMar/>
          </w:tcPr>
          <w:p w:rsidRPr="00FC5907" w:rsidR="002871F9" w:rsidP="00480DBE" w:rsidRDefault="002871F9" w14:paraId="0B4020A7" w14:textId="77777777">
            <w:pPr>
              <w:rPr>
                <w:rFonts w:ascii="Arial" w:hAnsi="Arial" w:cs="Arial"/>
                <w:sz w:val="14"/>
                <w:szCs w:val="14"/>
              </w:rPr>
            </w:pPr>
          </w:p>
        </w:tc>
        <w:tc>
          <w:tcPr>
            <w:tcW w:w="328" w:type="dxa"/>
            <w:tcBorders>
              <w:left w:val="single" w:color="auto" w:sz="4" w:space="0"/>
            </w:tcBorders>
            <w:tcMar/>
          </w:tcPr>
          <w:p w:rsidRPr="00FC5907" w:rsidR="002871F9" w:rsidP="00480DBE" w:rsidRDefault="002871F9" w14:paraId="4140A77A" w14:textId="77777777">
            <w:pPr>
              <w:rPr>
                <w:rFonts w:ascii="Arial" w:hAnsi="Arial" w:cs="Arial"/>
                <w:sz w:val="14"/>
                <w:szCs w:val="14"/>
              </w:rPr>
            </w:pPr>
            <w:r w:rsidRPr="00FC5907">
              <w:rPr>
                <w:rFonts w:ascii="Segoe UI Symbol" w:hAnsi="Segoe UI Symbol" w:cs="Segoe UI Symbol"/>
                <w:sz w:val="14"/>
                <w:szCs w:val="14"/>
              </w:rPr>
              <w:t>☐</w:t>
            </w:r>
            <w:r w:rsidRPr="00FC5907">
              <w:rPr>
                <w:rFonts w:ascii="Arial" w:hAnsi="Arial" w:cs="Arial"/>
                <w:sz w:val="14"/>
                <w:szCs w:val="14"/>
              </w:rPr>
              <w:t xml:space="preserve">  </w:t>
            </w:r>
          </w:p>
        </w:tc>
        <w:tc>
          <w:tcPr>
            <w:tcW w:w="3633" w:type="dxa"/>
            <w:gridSpan w:val="10"/>
            <w:tcBorders>
              <w:top w:val="single" w:color="auto" w:sz="4" w:space="0"/>
              <w:bottom w:val="single" w:color="auto" w:sz="4" w:space="0"/>
              <w:right w:val="single" w:color="auto" w:sz="4" w:space="0"/>
            </w:tcBorders>
            <w:tcMar/>
            <w:vAlign w:val="center"/>
          </w:tcPr>
          <w:p w:rsidRPr="00FC5907" w:rsidR="002871F9" w:rsidP="00480DBE" w:rsidRDefault="002871F9" w14:paraId="5DD5A0C1" w14:textId="41076A25">
            <w:pPr>
              <w:rPr>
                <w:rFonts w:ascii="Arial" w:hAnsi="Arial" w:cs="Arial"/>
                <w:b/>
                <w:sz w:val="14"/>
                <w:szCs w:val="14"/>
              </w:rPr>
            </w:pPr>
            <w:r w:rsidRPr="00FC5907">
              <w:rPr>
                <w:rFonts w:ascii="Arial" w:hAnsi="Arial" w:cs="Arial"/>
                <w:b/>
                <w:sz w:val="14"/>
                <w:szCs w:val="14"/>
              </w:rPr>
              <w:t>Volumen provisto del servicio de usuario visitante</w:t>
            </w:r>
            <w:r w:rsidRPr="00FC5907" w:rsidR="006F6E73">
              <w:rPr>
                <w:rFonts w:ascii="Arial" w:hAnsi="Arial" w:cs="Arial"/>
                <w:b/>
                <w:sz w:val="14"/>
                <w:szCs w:val="14"/>
              </w:rPr>
              <w:t>.</w:t>
            </w:r>
          </w:p>
        </w:tc>
        <w:tc>
          <w:tcPr>
            <w:tcW w:w="4484" w:type="dxa"/>
            <w:gridSpan w:val="12"/>
            <w:tcBorders>
              <w:top w:val="single" w:color="auto" w:sz="4" w:space="0"/>
              <w:left w:val="single" w:color="auto" w:sz="4" w:space="0"/>
              <w:bottom w:val="single" w:color="auto" w:sz="4" w:space="0"/>
              <w:right w:val="single" w:color="auto" w:sz="4" w:space="0"/>
            </w:tcBorders>
            <w:tcMar/>
            <w:vAlign w:val="center"/>
          </w:tcPr>
          <w:p w:rsidRPr="00FC5907" w:rsidR="002871F9" w:rsidP="1001D495" w:rsidRDefault="413F326A" w14:paraId="798B613E" w14:textId="12210DFC">
            <w:pPr>
              <w:pStyle w:val="Style10ptRight01"/>
              <w:ind w:left="247" w:right="416"/>
              <w:jc w:val="center"/>
              <w:rPr>
                <w:rFonts w:ascii="Arial" w:hAnsi="Arial" w:eastAsia="Calibri" w:cs="Arial"/>
                <w:b/>
                <w:bCs/>
                <w:sz w:val="14"/>
                <w:szCs w:val="14"/>
                <w:lang w:val="es-MX" w:eastAsia="en-US" w:bidi="ar-SA"/>
              </w:rPr>
            </w:pPr>
            <w:r w:rsidRPr="00FC5907">
              <w:rPr>
                <w:rFonts w:ascii="Arial" w:hAnsi="Arial" w:eastAsia="Calibri" w:cs="Arial"/>
                <w:b/>
                <w:bCs/>
                <w:sz w:val="14"/>
                <w:szCs w:val="14"/>
                <w:lang w:val="es-MX" w:eastAsia="en-US" w:bidi="ar-SA"/>
              </w:rPr>
              <w:t>R0</w:t>
            </w:r>
            <w:r w:rsidRPr="00FC5907" w:rsidR="5C596FEC">
              <w:rPr>
                <w:rFonts w:ascii="Arial" w:hAnsi="Arial" w:eastAsia="Calibri" w:cs="Arial"/>
                <w:b/>
                <w:bCs/>
                <w:sz w:val="14"/>
                <w:szCs w:val="14"/>
                <w:lang w:val="es-MX" w:eastAsia="en-US" w:bidi="ar-SA"/>
              </w:rPr>
              <w:t>19</w:t>
            </w:r>
            <w:r w:rsidRPr="00FC5907">
              <w:rPr>
                <w:rFonts w:ascii="Arial" w:hAnsi="Arial" w:eastAsia="Calibri" w:cs="Arial"/>
                <w:b/>
                <w:bCs/>
                <w:sz w:val="14"/>
                <w:szCs w:val="14"/>
                <w:lang w:val="es-MX" w:eastAsia="en-US" w:bidi="ar-SA"/>
              </w:rPr>
              <w:t>-0</w:t>
            </w:r>
            <w:r w:rsidRPr="00FC5907" w:rsidR="1C0BD147">
              <w:rPr>
                <w:rFonts w:ascii="Arial" w:hAnsi="Arial" w:eastAsia="Calibri" w:cs="Arial"/>
                <w:b/>
                <w:bCs/>
                <w:sz w:val="14"/>
                <w:szCs w:val="14"/>
                <w:lang w:val="es-MX" w:eastAsia="en-US" w:bidi="ar-SA"/>
              </w:rPr>
              <w:t>2</w:t>
            </w:r>
            <w:r w:rsidRPr="00FC5907">
              <w:rPr>
                <w:rFonts w:ascii="Arial" w:hAnsi="Arial" w:eastAsia="Calibri" w:cs="Arial"/>
                <w:b/>
                <w:bCs/>
                <w:sz w:val="14"/>
                <w:szCs w:val="14"/>
                <w:lang w:val="es-MX" w:eastAsia="en-US" w:bidi="ar-SA"/>
              </w:rPr>
              <w:t>.CSV</w:t>
            </w:r>
          </w:p>
        </w:tc>
        <w:tc>
          <w:tcPr>
            <w:tcW w:w="376" w:type="dxa"/>
            <w:vMerge/>
            <w:tcMar/>
          </w:tcPr>
          <w:p w:rsidRPr="00FC5907" w:rsidR="002871F9" w:rsidP="00480DBE" w:rsidRDefault="002871F9" w14:paraId="1D7B270A" w14:textId="77777777">
            <w:pPr>
              <w:rPr>
                <w:rFonts w:ascii="Arial" w:hAnsi="Arial" w:cs="Arial"/>
                <w:sz w:val="14"/>
                <w:szCs w:val="14"/>
              </w:rPr>
            </w:pPr>
          </w:p>
        </w:tc>
      </w:tr>
      <w:tr w:rsidRPr="00FC5907" w:rsidR="002871F9" w:rsidTr="012A6611" w14:paraId="4F904CB7" w14:textId="77777777">
        <w:trPr>
          <w:trHeight w:val="183"/>
          <w:jc w:val="center"/>
        </w:trPr>
        <w:tc>
          <w:tcPr>
            <w:tcW w:w="9138" w:type="dxa"/>
            <w:gridSpan w:val="25"/>
            <w:tcMar/>
          </w:tcPr>
          <w:p w:rsidR="00A33C06" w:rsidP="00A33C06" w:rsidRDefault="00A33C06" w14:paraId="20E78FE6" w14:textId="77777777">
            <w:pPr>
              <w:rPr>
                <w:ins w:author="Johana Coyote Martinez" w:date="2023-12-12T12:21:00Z" w:id="0"/>
                <w:rFonts w:ascii="Arial" w:hAnsi="Arial" w:cs="Arial"/>
                <w:sz w:val="10"/>
                <w:szCs w:val="10"/>
              </w:rPr>
            </w:pPr>
          </w:p>
          <w:p w:rsidRPr="00FC5907" w:rsidR="00A33C06" w:rsidP="00A33C06" w:rsidRDefault="00A33C06" w14:paraId="1E2112E0" w14:textId="7DBB98F3">
            <w:pPr>
              <w:rPr>
                <w:rFonts w:ascii="Arial" w:hAnsi="Arial" w:cs="Arial"/>
                <w:sz w:val="14"/>
                <w:szCs w:val="14"/>
              </w:rPr>
            </w:pPr>
            <w:r w:rsidRPr="6C2B89DD">
              <w:rPr>
                <w:rFonts w:ascii="Arial" w:hAnsi="Arial" w:cs="Arial"/>
                <w:sz w:val="14"/>
                <w:szCs w:val="14"/>
              </w:rPr>
              <w:t>Declaro bajo protesta de decir verdad, que la información contenida en el presente formato es correcta y concuerda con los documentos que se anexan al mismo, quedando apercibido de las penas en que incurren las personas que declaran con falsedad ante una autoridad distinta de la judicial, en los términos de lo dispuesto por el artículo 247, fracción I, del Código Penal Federal. Asimismo, quedo enterado de los términos, condiciones y plazos de este procedimiento por lo que no tengo duda alguna y estoy conforme con ello.</w:t>
            </w:r>
          </w:p>
          <w:p w:rsidRPr="00FC5907" w:rsidR="00A33C06" w:rsidP="00A33C06" w:rsidRDefault="00A33C06" w14:paraId="75DDE8FF" w14:textId="77777777">
            <w:pPr>
              <w:rPr>
                <w:rFonts w:ascii="Arial" w:hAnsi="Arial" w:cs="Arial"/>
                <w:sz w:val="14"/>
                <w:szCs w:val="14"/>
              </w:rPr>
            </w:pPr>
          </w:p>
          <w:p w:rsidRPr="00FC5907" w:rsidR="00A33C06" w:rsidP="00A33C06" w:rsidRDefault="00A33C06" w14:paraId="5D4085BB" w14:textId="77777777">
            <w:pPr>
              <w:rPr>
                <w:rFonts w:ascii="Arial" w:hAnsi="Arial" w:cs="Arial"/>
                <w:sz w:val="14"/>
                <w:szCs w:val="14"/>
              </w:rPr>
            </w:pPr>
          </w:p>
          <w:p w:rsidRPr="00FC5907" w:rsidR="00A33C06" w:rsidP="00A33C06" w:rsidRDefault="00A33C06" w14:paraId="0F5743F5" w14:textId="77777777">
            <w:pPr>
              <w:jc w:val="center"/>
              <w:rPr>
                <w:rFonts w:ascii="Arial" w:hAnsi="Arial" w:cs="Arial"/>
                <w:sz w:val="14"/>
                <w:szCs w:val="14"/>
              </w:rPr>
            </w:pPr>
            <w:r w:rsidRPr="6C2B89DD">
              <w:rPr>
                <w:rFonts w:ascii="Arial" w:hAnsi="Arial" w:cs="Arial"/>
                <w:sz w:val="14"/>
                <w:szCs w:val="14"/>
              </w:rPr>
              <w:t>Firma: __________________________________________________________</w:t>
            </w:r>
          </w:p>
          <w:p w:rsidRPr="00FC5907" w:rsidR="00A33C06" w:rsidP="00A33C06" w:rsidRDefault="00A33C06" w14:paraId="21D6CC7F" w14:textId="77777777">
            <w:pPr>
              <w:jc w:val="center"/>
              <w:rPr>
                <w:rFonts w:ascii="Arial" w:hAnsi="Arial" w:cs="Arial"/>
                <w:sz w:val="14"/>
                <w:szCs w:val="14"/>
              </w:rPr>
            </w:pPr>
          </w:p>
          <w:p w:rsidRPr="00FC5907" w:rsidR="00A33C06" w:rsidP="00A33C06" w:rsidRDefault="00A33C06" w14:paraId="486FEA58" w14:textId="77777777">
            <w:pPr>
              <w:jc w:val="center"/>
              <w:rPr>
                <w:rFonts w:ascii="Arial" w:hAnsi="Arial" w:cs="Arial"/>
                <w:sz w:val="14"/>
                <w:szCs w:val="14"/>
              </w:rPr>
            </w:pPr>
            <w:r w:rsidRPr="6C2B89DD">
              <w:rPr>
                <w:rFonts w:ascii="Arial" w:hAnsi="Arial" w:cs="Arial"/>
                <w:sz w:val="14"/>
                <w:szCs w:val="14"/>
              </w:rPr>
              <w:t>Nombre: ________________________________________________________</w:t>
            </w:r>
          </w:p>
          <w:p w:rsidRPr="00FC5907" w:rsidR="00A33C06" w:rsidP="00A33C06" w:rsidRDefault="00A33C06" w14:paraId="087E1361" w14:textId="77777777">
            <w:pPr>
              <w:jc w:val="center"/>
              <w:rPr>
                <w:rFonts w:ascii="Arial" w:hAnsi="Arial" w:cs="Arial"/>
                <w:sz w:val="14"/>
                <w:szCs w:val="14"/>
              </w:rPr>
            </w:pPr>
          </w:p>
          <w:p w:rsidRPr="00FC5907" w:rsidR="00A33C06" w:rsidP="00A33C06" w:rsidRDefault="00A33C06" w14:paraId="67BA28CF" w14:textId="77777777">
            <w:pPr>
              <w:jc w:val="center"/>
              <w:rPr>
                <w:rFonts w:ascii="Arial" w:hAnsi="Arial" w:cs="Arial"/>
                <w:sz w:val="14"/>
                <w:szCs w:val="14"/>
              </w:rPr>
            </w:pPr>
            <w:r w:rsidRPr="6C2B89DD">
              <w:rPr>
                <w:rFonts w:ascii="Arial" w:hAnsi="Arial" w:cs="Arial"/>
                <w:sz w:val="14"/>
                <w:szCs w:val="14"/>
              </w:rPr>
              <w:t>(Nombre y firma del Interesado o de su Representante Legal)</w:t>
            </w:r>
          </w:p>
          <w:p w:rsidRPr="00FC5907" w:rsidR="00A33C06" w:rsidP="00480DBE" w:rsidRDefault="00A33C06" w14:paraId="06971CD3" w14:textId="53B8A3B3">
            <w:pPr>
              <w:rPr>
                <w:rFonts w:ascii="Arial" w:hAnsi="Arial" w:cs="Arial"/>
                <w:sz w:val="10"/>
                <w:szCs w:val="10"/>
              </w:rPr>
            </w:pPr>
          </w:p>
        </w:tc>
      </w:tr>
      <w:tr w:rsidRPr="00FC5907" w:rsidR="002871F9" w:rsidTr="012A6611" w14:paraId="2FF6DBD0" w14:textId="77777777">
        <w:trPr>
          <w:trHeight w:val="300"/>
          <w:jc w:val="center"/>
        </w:trPr>
        <w:tc>
          <w:tcPr>
            <w:tcW w:w="9138" w:type="dxa"/>
            <w:gridSpan w:val="25"/>
            <w:shd w:val="clear" w:color="auto" w:fill="BFBFBF" w:themeFill="background1" w:themeFillShade="BF"/>
            <w:tcMar/>
          </w:tcPr>
          <w:p w:rsidRPr="00FC5907" w:rsidR="002871F9" w:rsidP="00480DBE" w:rsidRDefault="002871F9" w14:paraId="33FF6258" w14:textId="77777777">
            <w:pPr>
              <w:jc w:val="center"/>
              <w:rPr>
                <w:rFonts w:ascii="Arial" w:hAnsi="Arial" w:cs="Arial"/>
                <w:b/>
                <w:sz w:val="14"/>
                <w:szCs w:val="14"/>
              </w:rPr>
            </w:pPr>
            <w:r w:rsidRPr="00FC5907">
              <w:rPr>
                <w:rFonts w:ascii="Arial" w:hAnsi="Arial" w:cs="Arial"/>
                <w:b/>
                <w:sz w:val="14"/>
                <w:szCs w:val="14"/>
              </w:rPr>
              <w:t>AVISO DE PRIVACIDAD SIMPLIFICADO</w:t>
            </w:r>
          </w:p>
        </w:tc>
      </w:tr>
      <w:tr w:rsidRPr="00FC5907" w:rsidR="002871F9" w:rsidTr="012A6611" w14:paraId="07EC383F" w14:textId="77777777">
        <w:trPr>
          <w:trHeight w:val="300"/>
          <w:jc w:val="center"/>
        </w:trPr>
        <w:tc>
          <w:tcPr>
            <w:tcW w:w="9138" w:type="dxa"/>
            <w:gridSpan w:val="25"/>
            <w:tcMar/>
          </w:tcPr>
          <w:p w:rsidRPr="00FC5907" w:rsidR="002871F9" w:rsidP="00480DBE" w:rsidRDefault="002871F9" w14:paraId="5220BBB2" w14:textId="77777777">
            <w:pPr>
              <w:rPr>
                <w:rFonts w:ascii="Arial" w:hAnsi="Arial" w:cs="Arial"/>
                <w:sz w:val="14"/>
                <w:szCs w:val="14"/>
              </w:rPr>
            </w:pPr>
          </w:p>
          <w:p w:rsidRPr="00FC5907" w:rsidR="002871F9" w:rsidP="76B9A199" w:rsidRDefault="6EF00C64" w14:paraId="387E1B9C" w14:textId="5F306BB5">
            <w:pPr>
              <w:jc w:val="both"/>
              <w:rPr>
                <w:rFonts w:ascii="Arial" w:hAnsi="Arial" w:cs="Arial"/>
              </w:rPr>
            </w:pPr>
            <w:r w:rsidRPr="00FC5907">
              <w:rPr>
                <w:rFonts w:ascii="Arial" w:hAnsi="Arial" w:eastAsia="Arial" w:cs="Arial"/>
                <w:sz w:val="14"/>
                <w:szCs w:val="14"/>
              </w:rPr>
              <w:t>I. Denominación del responsable</w:t>
            </w:r>
          </w:p>
          <w:p w:rsidRPr="00FC5907" w:rsidR="002871F9" w:rsidP="76B9A199" w:rsidRDefault="6EF00C64" w14:paraId="74692B9D" w14:textId="660E3EFB">
            <w:pPr>
              <w:jc w:val="both"/>
              <w:rPr>
                <w:rFonts w:ascii="Arial" w:hAnsi="Arial" w:cs="Arial"/>
              </w:rPr>
            </w:pPr>
            <w:r w:rsidRPr="00FC5907">
              <w:rPr>
                <w:rFonts w:ascii="Arial" w:hAnsi="Arial" w:eastAsia="Arial" w:cs="Arial"/>
                <w:sz w:val="14"/>
                <w:szCs w:val="14"/>
              </w:rPr>
              <w:t xml:space="preserve"> </w:t>
            </w:r>
          </w:p>
          <w:p w:rsidRPr="00FC5907" w:rsidR="002871F9" w:rsidP="76B9A199" w:rsidRDefault="6EF00C64" w14:paraId="5097AD86" w14:textId="6D55D191">
            <w:pPr>
              <w:jc w:val="both"/>
              <w:rPr>
                <w:rFonts w:ascii="Arial" w:hAnsi="Arial" w:cs="Arial"/>
              </w:rPr>
            </w:pPr>
            <w:r w:rsidRPr="00FC5907">
              <w:rPr>
                <w:rFonts w:ascii="Arial" w:hAnsi="Arial" w:eastAsia="Arial" w:cs="Arial"/>
                <w:sz w:val="14"/>
                <w:szCs w:val="14"/>
              </w:rPr>
              <w:t>Instituto Federal de Telecomunicaciones (en lo sucesivo, el “IFT”), con domicilio en Insurgentes Sur #1143, Col. Nochebuena, Demarcación Territorial Benito Juárez, Código Postal 03720, Ciudad de México.</w:t>
            </w:r>
          </w:p>
          <w:p w:rsidRPr="00FC5907" w:rsidR="002871F9" w:rsidP="76B9A199" w:rsidRDefault="6EF00C64" w14:paraId="41443597" w14:textId="30E02FFB">
            <w:pPr>
              <w:jc w:val="both"/>
              <w:rPr>
                <w:rFonts w:ascii="Arial" w:hAnsi="Arial" w:cs="Arial"/>
              </w:rPr>
            </w:pPr>
            <w:r w:rsidRPr="00FC5907">
              <w:rPr>
                <w:rFonts w:ascii="Arial" w:hAnsi="Arial" w:eastAsia="Arial" w:cs="Arial"/>
                <w:sz w:val="14"/>
                <w:szCs w:val="14"/>
              </w:rPr>
              <w:t xml:space="preserve"> </w:t>
            </w:r>
          </w:p>
          <w:p w:rsidRPr="00FC5907" w:rsidR="002871F9" w:rsidP="76B9A199" w:rsidRDefault="6EF00C64" w14:paraId="08911F41" w14:textId="6813D196">
            <w:pPr>
              <w:jc w:val="both"/>
              <w:rPr>
                <w:rFonts w:ascii="Arial" w:hAnsi="Arial" w:cs="Arial"/>
              </w:rPr>
            </w:pPr>
            <w:r w:rsidRPr="00FC5907">
              <w:rPr>
                <w:rFonts w:ascii="Arial" w:hAnsi="Arial" w:eastAsia="Arial" w:cs="Arial"/>
                <w:sz w:val="14"/>
                <w:szCs w:val="14"/>
              </w:rPr>
              <w:t>II. Finalidades del tratamiento</w:t>
            </w:r>
          </w:p>
          <w:p w:rsidRPr="00FC5907" w:rsidR="002871F9" w:rsidP="76B9A199" w:rsidRDefault="6EF00C64" w14:paraId="516DA703" w14:textId="36565321">
            <w:pPr>
              <w:jc w:val="both"/>
              <w:rPr>
                <w:rFonts w:ascii="Arial" w:hAnsi="Arial" w:cs="Arial"/>
              </w:rPr>
            </w:pPr>
            <w:r w:rsidRPr="00FC5907">
              <w:rPr>
                <w:rFonts w:ascii="Arial" w:hAnsi="Arial" w:eastAsia="Arial" w:cs="Arial"/>
                <w:sz w:val="14"/>
                <w:szCs w:val="14"/>
              </w:rPr>
              <w:t xml:space="preserve"> </w:t>
            </w:r>
          </w:p>
          <w:p w:rsidRPr="00FC5907" w:rsidR="002871F9" w:rsidP="76B9A199" w:rsidRDefault="6EF00C64" w14:paraId="20D6F0FA" w14:textId="1B16DA48">
            <w:pPr>
              <w:jc w:val="both"/>
              <w:rPr>
                <w:rFonts w:ascii="Arial" w:hAnsi="Arial" w:cs="Arial"/>
              </w:rPr>
            </w:pPr>
            <w:r w:rsidRPr="00FC5907">
              <w:rPr>
                <w:rFonts w:ascii="Arial" w:hAnsi="Arial" w:eastAsia="Arial" w:cs="Arial"/>
                <w:sz w:val="14"/>
                <w:szCs w:val="14"/>
              </w:rPr>
              <w:t>Los datos personales recabados por el IFT serán protegidos, incorporados y resguardados específicamente en los archivos de la Coordinación General de Planeación Estratégica, y serán tratados conforme a las finalidades concretas, lícitas, explícitas y legítimas siguientes:</w:t>
            </w:r>
          </w:p>
          <w:p w:rsidRPr="00FC5907" w:rsidR="002871F9" w:rsidP="76B9A199" w:rsidRDefault="6EF00C64" w14:paraId="2FEE06E8" w14:textId="3C5393ED">
            <w:pPr>
              <w:jc w:val="both"/>
              <w:rPr>
                <w:rFonts w:ascii="Arial" w:hAnsi="Arial" w:cs="Arial"/>
              </w:rPr>
            </w:pPr>
            <w:r w:rsidRPr="00FC5907">
              <w:rPr>
                <w:rFonts w:ascii="Arial" w:hAnsi="Arial" w:eastAsia="Arial" w:cs="Arial"/>
                <w:sz w:val="14"/>
                <w:szCs w:val="14"/>
              </w:rPr>
              <w:t xml:space="preserve"> </w:t>
            </w:r>
          </w:p>
          <w:p w:rsidRPr="00FC5907" w:rsidR="002871F9" w:rsidP="76B9A199" w:rsidRDefault="6EF00C64" w14:paraId="2363FF72" w14:textId="4E62F75D">
            <w:pPr>
              <w:pStyle w:val="Prrafodelista"/>
              <w:numPr>
                <w:ilvl w:val="0"/>
                <w:numId w:val="4"/>
              </w:numPr>
              <w:jc w:val="both"/>
              <w:rPr>
                <w:rFonts w:ascii="Arial" w:hAnsi="Arial" w:eastAsia="Arial" w:cs="Arial"/>
                <w:sz w:val="14"/>
                <w:szCs w:val="14"/>
              </w:rPr>
            </w:pPr>
            <w:r w:rsidRPr="00FC5907">
              <w:rPr>
                <w:rFonts w:ascii="Arial" w:hAnsi="Arial" w:eastAsia="Arial" w:cs="Arial"/>
                <w:sz w:val="14"/>
                <w:szCs w:val="14"/>
              </w:rPr>
              <w:t>Identificar al representante legal, así como al responsable que atenderá la solicitud de información realizada por la Dirección General Adjunta de Estadística y Análisis de Indicadores (DGA-EAI), adscrita a la Coordinación General de Planeación Estratégica, en el requerimiento a los operadores de telecomunicaciones para la entrega de información que integra el acervo estadístico del IFT.</w:t>
            </w:r>
          </w:p>
          <w:p w:rsidRPr="00FC5907" w:rsidR="002871F9" w:rsidP="76B9A199" w:rsidRDefault="6EF00C64" w14:paraId="12A9A946" w14:textId="33A7ED30">
            <w:pPr>
              <w:pStyle w:val="Prrafodelista"/>
              <w:numPr>
                <w:ilvl w:val="0"/>
                <w:numId w:val="4"/>
              </w:numPr>
              <w:jc w:val="both"/>
              <w:rPr>
                <w:rFonts w:ascii="Arial" w:hAnsi="Arial" w:eastAsia="Arial" w:cs="Arial"/>
                <w:sz w:val="14"/>
                <w:szCs w:val="14"/>
              </w:rPr>
            </w:pPr>
            <w:r w:rsidRPr="00FC5907">
              <w:rPr>
                <w:rFonts w:ascii="Arial" w:hAnsi="Arial" w:eastAsia="Arial" w:cs="Arial"/>
                <w:sz w:val="14"/>
                <w:szCs w:val="14"/>
              </w:rPr>
              <w:t>Servir como medio de contacto con el representante legal y/o el responsable de atender la solicitud de información realizada por la DGA-EAI.</w:t>
            </w:r>
          </w:p>
          <w:p w:rsidRPr="00FC5907" w:rsidR="002871F9" w:rsidP="76B9A199" w:rsidRDefault="6EF00C64" w14:paraId="3CAC8CBF" w14:textId="11EBC396">
            <w:pPr>
              <w:pStyle w:val="Prrafodelista"/>
              <w:numPr>
                <w:ilvl w:val="0"/>
                <w:numId w:val="4"/>
              </w:numPr>
              <w:jc w:val="both"/>
              <w:rPr>
                <w:rFonts w:ascii="Arial" w:hAnsi="Arial" w:eastAsia="Arial" w:cs="Arial"/>
                <w:sz w:val="14"/>
                <w:szCs w:val="14"/>
              </w:rPr>
            </w:pPr>
            <w:r w:rsidRPr="00FC5907">
              <w:rPr>
                <w:rFonts w:ascii="Arial" w:hAnsi="Arial" w:eastAsia="Arial" w:cs="Arial"/>
                <w:sz w:val="14"/>
                <w:szCs w:val="14"/>
              </w:rPr>
              <w:t xml:space="preserve">Se le hace de conocimiento al operador que en caso de tener dudas o comentarios sobre la información solicitada por la DGA-EAI puede enviarlos al correo </w:t>
            </w:r>
            <w:hyperlink r:id="rId6">
              <w:r w:rsidRPr="00FC5907">
                <w:rPr>
                  <w:rStyle w:val="Hipervnculo"/>
                  <w:rFonts w:ascii="Arial" w:hAnsi="Arial" w:eastAsia="Arial" w:cs="Arial"/>
                  <w:color w:val="0563C1"/>
                  <w:sz w:val="14"/>
                  <w:szCs w:val="14"/>
                </w:rPr>
                <w:t>estadistica@ift.org.mx</w:t>
              </w:r>
            </w:hyperlink>
            <w:r w:rsidRPr="00FC5907">
              <w:rPr>
                <w:rFonts w:ascii="Arial" w:hAnsi="Arial" w:eastAsia="Arial" w:cs="Arial"/>
                <w:sz w:val="14"/>
                <w:szCs w:val="14"/>
              </w:rPr>
              <w:t xml:space="preserve">. Cuando los Operadores envían un correo electrónico a dicha dirección pueden proporcionar datos personales adicionales. Dichos datos adicionales son recabados por medio del correo electrónico </w:t>
            </w:r>
            <w:hyperlink r:id="rId7">
              <w:r w:rsidRPr="00FC5907">
                <w:rPr>
                  <w:rStyle w:val="Hipervnculo"/>
                  <w:rFonts w:ascii="Arial" w:hAnsi="Arial" w:eastAsia="Arial" w:cs="Arial"/>
                  <w:color w:val="0563C1"/>
                  <w:sz w:val="14"/>
                  <w:szCs w:val="14"/>
                </w:rPr>
                <w:t>estadistica@ift.org.mx</w:t>
              </w:r>
            </w:hyperlink>
            <w:r w:rsidRPr="00FC5907">
              <w:rPr>
                <w:rFonts w:ascii="Arial" w:hAnsi="Arial" w:eastAsia="Arial" w:cs="Arial"/>
                <w:sz w:val="14"/>
                <w:szCs w:val="14"/>
              </w:rPr>
              <w:t xml:space="preserve"> y únicamente serán utilizados para atender dudas y comentarios que la DGA-EAI reciba por parte de los operadores de telecomunicaciones.</w:t>
            </w:r>
          </w:p>
          <w:p w:rsidRPr="00FC5907" w:rsidR="002871F9" w:rsidP="76B9A199" w:rsidRDefault="6EF00C64" w14:paraId="67DDED77" w14:textId="5706CA12">
            <w:pPr>
              <w:pStyle w:val="Prrafodelista"/>
              <w:numPr>
                <w:ilvl w:val="0"/>
                <w:numId w:val="4"/>
              </w:numPr>
              <w:jc w:val="both"/>
              <w:rPr>
                <w:rFonts w:ascii="Arial" w:hAnsi="Arial" w:eastAsia="Arial" w:cs="Arial"/>
                <w:sz w:val="14"/>
                <w:szCs w:val="14"/>
              </w:rPr>
            </w:pPr>
            <w:r w:rsidRPr="00FC5907">
              <w:rPr>
                <w:rFonts w:ascii="Arial" w:hAnsi="Arial" w:eastAsia="Arial" w:cs="Arial"/>
                <w:sz w:val="14"/>
                <w:szCs w:val="14"/>
              </w:rPr>
              <w:t>A su vez, los datos señalados se conservan y utilizan para fines estadísticos y de consulta.</w:t>
            </w:r>
          </w:p>
          <w:p w:rsidRPr="00FC5907" w:rsidR="002871F9" w:rsidP="76B9A199" w:rsidRDefault="6EF00C64" w14:paraId="7C7A30A0" w14:textId="2EADE19A">
            <w:pPr>
              <w:jc w:val="both"/>
              <w:rPr>
                <w:rFonts w:ascii="Arial" w:hAnsi="Arial" w:cs="Arial"/>
              </w:rPr>
            </w:pPr>
            <w:r w:rsidRPr="00FC5907">
              <w:rPr>
                <w:rFonts w:ascii="Arial" w:hAnsi="Arial" w:eastAsia="Arial" w:cs="Arial"/>
                <w:sz w:val="14"/>
                <w:szCs w:val="14"/>
              </w:rPr>
              <w:t xml:space="preserve"> </w:t>
            </w:r>
          </w:p>
          <w:p w:rsidRPr="00FC5907" w:rsidR="002871F9" w:rsidP="76B9A199" w:rsidRDefault="6EF00C64" w14:paraId="523632DE" w14:textId="1067A279">
            <w:pPr>
              <w:jc w:val="both"/>
              <w:rPr>
                <w:rFonts w:ascii="Arial" w:hAnsi="Arial" w:cs="Arial"/>
              </w:rPr>
            </w:pPr>
            <w:r w:rsidRPr="00FC5907">
              <w:rPr>
                <w:rFonts w:ascii="Arial" w:hAnsi="Arial" w:eastAsia="Arial" w:cs="Arial"/>
                <w:sz w:val="14"/>
                <w:szCs w:val="14"/>
              </w:rPr>
              <w:t>III. Información relativa a las transferencias de datos personales que requieran consentimiento</w:t>
            </w:r>
          </w:p>
          <w:p w:rsidRPr="00FC5907" w:rsidR="002871F9" w:rsidP="76B9A199" w:rsidRDefault="6EF00C64" w14:paraId="47CD2164" w14:textId="385B3761">
            <w:pPr>
              <w:jc w:val="both"/>
              <w:rPr>
                <w:rFonts w:ascii="Arial" w:hAnsi="Arial" w:cs="Arial"/>
              </w:rPr>
            </w:pPr>
            <w:r w:rsidRPr="00FC5907">
              <w:rPr>
                <w:rFonts w:ascii="Arial" w:hAnsi="Arial" w:eastAsia="Arial" w:cs="Arial"/>
                <w:sz w:val="14"/>
                <w:szCs w:val="14"/>
              </w:rPr>
              <w:t xml:space="preserve"> </w:t>
            </w:r>
          </w:p>
          <w:p w:rsidRPr="00FC5907" w:rsidR="002871F9" w:rsidP="76B9A199" w:rsidRDefault="6EF00C64" w14:paraId="737A5233" w14:textId="60361C6A">
            <w:pPr>
              <w:jc w:val="both"/>
              <w:rPr>
                <w:rFonts w:ascii="Arial" w:hAnsi="Arial" w:cs="Arial"/>
              </w:rPr>
            </w:pPr>
            <w:r w:rsidRPr="00FC5907">
              <w:rPr>
                <w:rFonts w:ascii="Arial" w:hAnsi="Arial" w:eastAsia="Arial" w:cs="Arial"/>
                <w:sz w:val="14"/>
                <w:szCs w:val="14"/>
              </w:rPr>
              <w:lastRenderedPageBreak/>
              <w:t>La Coordinación General de Planeación Estratégica no llevará a cabo tratamiento de datos personales para finalidades distintas a las expresamente señaladas en este aviso de privacidad, ni realizará transferencias de datos personales a otros responsables, de carácter público o privado, salvo aquéllas que sean estrictamente necesarias para atender requerimientos de información de una autoridad competente, que estén debidamente fundados y motivados, o bien, cuando se actualice alguno de los supuestos previstos en los artículos 22 y 70 de la Ley General de Protección de Datos Personales en Posesión de Sujetos Obligados. Dichas transferencias no requerirán el consentimiento del titular para llevarse a cabo.</w:t>
            </w:r>
          </w:p>
          <w:p w:rsidRPr="00FC5907" w:rsidR="002871F9" w:rsidP="76B9A199" w:rsidRDefault="6EF00C64" w14:paraId="2953BE8B" w14:textId="614C2CA2">
            <w:pPr>
              <w:jc w:val="both"/>
              <w:rPr>
                <w:rFonts w:ascii="Arial" w:hAnsi="Arial" w:cs="Arial"/>
              </w:rPr>
            </w:pPr>
            <w:r w:rsidRPr="00FC5907">
              <w:rPr>
                <w:rFonts w:ascii="Arial" w:hAnsi="Arial" w:eastAsia="Arial" w:cs="Arial"/>
                <w:sz w:val="14"/>
                <w:szCs w:val="14"/>
              </w:rPr>
              <w:t xml:space="preserve"> </w:t>
            </w:r>
          </w:p>
          <w:p w:rsidRPr="00FC5907" w:rsidR="002871F9" w:rsidP="76B9A199" w:rsidRDefault="6EF00C64" w14:paraId="79E21F69" w14:textId="5350CC28">
            <w:pPr>
              <w:jc w:val="both"/>
              <w:rPr>
                <w:rFonts w:ascii="Arial" w:hAnsi="Arial" w:cs="Arial"/>
              </w:rPr>
            </w:pPr>
            <w:r w:rsidRPr="00FC5907">
              <w:rPr>
                <w:rFonts w:ascii="Arial" w:hAnsi="Arial" w:eastAsia="Arial" w:cs="Arial"/>
                <w:sz w:val="14"/>
                <w:szCs w:val="14"/>
              </w:rPr>
              <w:t>IV. Mecanismos y medios disponibles para que el titular, en su caso, pueda manifestar su negativa para el tratamiento de sus datos personales para finalidades y transferencias de datos personales que requieren el consentimiento del titular</w:t>
            </w:r>
          </w:p>
          <w:p w:rsidRPr="00FC5907" w:rsidR="002871F9" w:rsidP="76B9A199" w:rsidRDefault="6EF00C64" w14:paraId="6274DF64" w14:textId="474754DC">
            <w:pPr>
              <w:jc w:val="both"/>
              <w:rPr>
                <w:rFonts w:ascii="Arial" w:hAnsi="Arial" w:cs="Arial"/>
              </w:rPr>
            </w:pPr>
            <w:r w:rsidRPr="00FC5907">
              <w:rPr>
                <w:rFonts w:ascii="Arial" w:hAnsi="Arial" w:eastAsia="Arial" w:cs="Arial"/>
                <w:sz w:val="14"/>
                <w:szCs w:val="14"/>
              </w:rPr>
              <w:t xml:space="preserve"> </w:t>
            </w:r>
          </w:p>
          <w:p w:rsidRPr="00FC5907" w:rsidR="002871F9" w:rsidP="76B9A199" w:rsidRDefault="6EF00C64" w14:paraId="1250274B" w14:textId="56E72097">
            <w:pPr>
              <w:jc w:val="both"/>
              <w:rPr>
                <w:rFonts w:ascii="Arial" w:hAnsi="Arial" w:cs="Arial"/>
              </w:rPr>
            </w:pPr>
            <w:r w:rsidRPr="00FC5907">
              <w:rPr>
                <w:rFonts w:ascii="Arial" w:hAnsi="Arial" w:eastAsia="Arial" w:cs="Arial"/>
                <w:sz w:val="14"/>
                <w:szCs w:val="14"/>
              </w:rPr>
              <w:t xml:space="preserve">En concordancia con lo señalado en el apartado III, del presente aviso de privacidad, se informa que los datos personales recabados no serán objeto de transferencias que requieran el consentimiento del titular. No obstante, en caso de que el titular tenga alguna duda respecto al tratamiento de sus datos personales, así como a los mecanismos para ejercer sus derechos, puede acudir a la Unidad de Transparencia del IFT, ubicada en Av. Insurgentes Sur #1143 (Edificio Sede), Planta Baja, Colonia Nochebuena, Demarcación Territorial Benito Juárez, Código Postal 03720, Ciudad de México, enviar un correo electrónico a la siguiente dirección </w:t>
            </w:r>
            <w:hyperlink r:id="rId8">
              <w:r w:rsidRPr="00FC5907">
                <w:rPr>
                  <w:rStyle w:val="Hipervnculo"/>
                  <w:rFonts w:ascii="Arial" w:hAnsi="Arial" w:eastAsia="Arial" w:cs="Arial"/>
                  <w:sz w:val="14"/>
                  <w:szCs w:val="14"/>
                </w:rPr>
                <w:t>unidad.transparencia@ift.org.mx</w:t>
              </w:r>
            </w:hyperlink>
            <w:r w:rsidRPr="00FC5907">
              <w:rPr>
                <w:rFonts w:ascii="Arial" w:hAnsi="Arial" w:eastAsia="Arial" w:cs="Arial"/>
                <w:sz w:val="14"/>
                <w:szCs w:val="14"/>
              </w:rPr>
              <w:t>, o bien, comunicarse al teléfono 55 5015 4000, extensiones 4688, 2321 y 2205.</w:t>
            </w:r>
          </w:p>
          <w:p w:rsidRPr="00FC5907" w:rsidR="002871F9" w:rsidP="76B9A199" w:rsidRDefault="6EF00C64" w14:paraId="0F23EE02" w14:textId="5673EDFB">
            <w:pPr>
              <w:jc w:val="both"/>
              <w:rPr>
                <w:rFonts w:ascii="Arial" w:hAnsi="Arial" w:cs="Arial"/>
              </w:rPr>
            </w:pPr>
            <w:r w:rsidRPr="00FC5907">
              <w:rPr>
                <w:rFonts w:ascii="Arial" w:hAnsi="Arial" w:eastAsia="Arial" w:cs="Arial"/>
                <w:sz w:val="14"/>
                <w:szCs w:val="14"/>
              </w:rPr>
              <w:t xml:space="preserve"> </w:t>
            </w:r>
          </w:p>
          <w:p w:rsidRPr="00FC5907" w:rsidR="002871F9" w:rsidP="76B9A199" w:rsidRDefault="6EF00C64" w14:paraId="34ABC73C" w14:textId="5475F316">
            <w:pPr>
              <w:jc w:val="both"/>
              <w:rPr>
                <w:rFonts w:ascii="Arial" w:hAnsi="Arial" w:cs="Arial"/>
              </w:rPr>
            </w:pPr>
            <w:r w:rsidRPr="00FC5907">
              <w:rPr>
                <w:rFonts w:ascii="Arial" w:hAnsi="Arial" w:eastAsia="Arial" w:cs="Arial"/>
                <w:sz w:val="14"/>
                <w:szCs w:val="14"/>
              </w:rPr>
              <w:t xml:space="preserve">V. Aviso de privacidad Integral </w:t>
            </w:r>
          </w:p>
          <w:p w:rsidRPr="00FC5907" w:rsidR="002871F9" w:rsidP="76B9A199" w:rsidRDefault="6EF00C64" w14:paraId="20301EAD" w14:textId="1391E288">
            <w:pPr>
              <w:jc w:val="both"/>
              <w:rPr>
                <w:rFonts w:ascii="Arial" w:hAnsi="Arial" w:cs="Arial"/>
              </w:rPr>
            </w:pPr>
            <w:r w:rsidRPr="00FC5907">
              <w:rPr>
                <w:rFonts w:ascii="Arial" w:hAnsi="Arial" w:eastAsia="Arial" w:cs="Arial"/>
                <w:sz w:val="14"/>
                <w:szCs w:val="14"/>
              </w:rPr>
              <w:t xml:space="preserve">El aviso de privacidad integral podrá consultarse en la sección de “Avisos de Privacidad del Instituto Federal de Telecomunicaciones” del Apartado Virtual de Protección de Datos Personales del IFT, ingresando al micrositio: </w:t>
            </w:r>
            <w:hyperlink r:id="rId9">
              <w:r w:rsidRPr="00FC5907">
                <w:rPr>
                  <w:rStyle w:val="Hipervnculo"/>
                  <w:rFonts w:ascii="Arial" w:hAnsi="Arial" w:eastAsia="Arial" w:cs="Arial"/>
                  <w:color w:val="0563C1"/>
                  <w:sz w:val="14"/>
                  <w:szCs w:val="14"/>
                </w:rPr>
                <w:t>https://www.ift.org.mx/proteccion_de_datos_personales/avisos_de_privacidad</w:t>
              </w:r>
            </w:hyperlink>
            <w:r w:rsidRPr="00FC5907">
              <w:rPr>
                <w:rFonts w:ascii="Arial" w:hAnsi="Arial" w:eastAsia="Arial" w:cs="Arial"/>
                <w:sz w:val="14"/>
                <w:szCs w:val="14"/>
              </w:rPr>
              <w:t>.</w:t>
            </w:r>
          </w:p>
          <w:p w:rsidRPr="00FC5907" w:rsidR="002871F9" w:rsidP="76B9A199" w:rsidRDefault="6EF00C64" w14:paraId="4319212D" w14:textId="1AF72705">
            <w:pPr>
              <w:jc w:val="both"/>
              <w:rPr>
                <w:rFonts w:ascii="Arial" w:hAnsi="Arial" w:cs="Arial"/>
              </w:rPr>
            </w:pPr>
            <w:r w:rsidRPr="00FC5907">
              <w:rPr>
                <w:rFonts w:ascii="Arial" w:hAnsi="Arial" w:eastAsia="Arial" w:cs="Arial"/>
                <w:sz w:val="14"/>
                <w:szCs w:val="14"/>
              </w:rPr>
              <w:t xml:space="preserve"> </w:t>
            </w:r>
          </w:p>
          <w:p w:rsidRPr="00FC5907" w:rsidR="002871F9" w:rsidP="76B9A199" w:rsidRDefault="6EF00C64" w14:paraId="018CDD53" w14:textId="54006836">
            <w:pPr>
              <w:jc w:val="both"/>
              <w:rPr>
                <w:rFonts w:ascii="Arial" w:hAnsi="Arial" w:eastAsia="Arial" w:cs="Arial"/>
                <w:sz w:val="14"/>
                <w:szCs w:val="14"/>
              </w:rPr>
            </w:pPr>
            <w:r w:rsidRPr="00FC5907">
              <w:rPr>
                <w:rFonts w:ascii="Arial" w:hAnsi="Arial" w:eastAsia="Arial" w:cs="Arial"/>
                <w:sz w:val="14"/>
                <w:szCs w:val="14"/>
              </w:rPr>
              <w:t>Última actualización: (15/agosto/2023)</w:t>
            </w:r>
          </w:p>
          <w:p w:rsidRPr="00FC5907" w:rsidR="002871F9" w:rsidP="6C2B89DD" w:rsidRDefault="002871F9" w14:paraId="2908EB2C" w14:textId="439A6352">
            <w:pPr>
              <w:rPr>
                <w:rFonts w:ascii="Arial" w:hAnsi="Arial" w:cs="Arial"/>
                <w:sz w:val="14"/>
                <w:szCs w:val="14"/>
              </w:rPr>
            </w:pPr>
          </w:p>
        </w:tc>
      </w:tr>
      <w:tr w:rsidRPr="00FC5907" w:rsidR="002871F9" w:rsidTr="012A6611" w14:paraId="121FD38A" w14:textId="77777777">
        <w:trPr>
          <w:trHeight w:val="300"/>
          <w:jc w:val="center"/>
        </w:trPr>
        <w:tc>
          <w:tcPr>
            <w:tcW w:w="9138" w:type="dxa"/>
            <w:gridSpan w:val="25"/>
            <w:tcMar/>
          </w:tcPr>
          <w:p w:rsidRPr="00FC5907" w:rsidR="002871F9" w:rsidP="00480DBE" w:rsidRDefault="002871F9" w14:paraId="1FE2DD96" w14:textId="77777777">
            <w:pPr>
              <w:rPr>
                <w:rFonts w:ascii="Arial" w:hAnsi="Arial" w:cs="Arial"/>
                <w:sz w:val="14"/>
                <w:szCs w:val="14"/>
              </w:rPr>
            </w:pPr>
          </w:p>
        </w:tc>
      </w:tr>
      <w:tr w:rsidRPr="00FC5907" w:rsidR="002871F9" w:rsidTr="012A6611" w14:paraId="65C58476" w14:textId="77777777">
        <w:trPr>
          <w:trHeight w:val="300"/>
          <w:jc w:val="center"/>
        </w:trPr>
        <w:tc>
          <w:tcPr>
            <w:tcW w:w="9138" w:type="dxa"/>
            <w:gridSpan w:val="25"/>
            <w:shd w:val="clear" w:color="auto" w:fill="A6A6A6" w:themeFill="background1" w:themeFillShade="A6"/>
            <w:tcMar/>
          </w:tcPr>
          <w:p w:rsidRPr="00FC5907" w:rsidR="002871F9" w:rsidP="00480DBE" w:rsidRDefault="002871F9" w14:paraId="7474E091" w14:textId="77777777">
            <w:pPr>
              <w:jc w:val="center"/>
              <w:rPr>
                <w:rFonts w:ascii="Arial" w:hAnsi="Arial" w:cs="Arial"/>
                <w:b/>
                <w:sz w:val="18"/>
                <w:szCs w:val="18"/>
              </w:rPr>
            </w:pPr>
            <w:r w:rsidRPr="00FC5907">
              <w:rPr>
                <w:rFonts w:ascii="Arial" w:hAnsi="Arial" w:cs="Arial"/>
                <w:b/>
                <w:sz w:val="18"/>
                <w:szCs w:val="18"/>
              </w:rPr>
              <w:t>INSTRUCTIVO DE LLENADO</w:t>
            </w:r>
          </w:p>
        </w:tc>
      </w:tr>
      <w:tr w:rsidRPr="00FC5907" w:rsidR="002871F9" w:rsidTr="012A6611" w14:paraId="0A7E9247" w14:textId="77777777">
        <w:trPr>
          <w:trHeight w:val="300"/>
          <w:jc w:val="center"/>
        </w:trPr>
        <w:tc>
          <w:tcPr>
            <w:tcW w:w="1020" w:type="dxa"/>
            <w:gridSpan w:val="3"/>
            <w:shd w:val="clear" w:color="auto" w:fill="BFBFBF" w:themeFill="background1" w:themeFillShade="BF"/>
            <w:tcMar/>
          </w:tcPr>
          <w:p w:rsidRPr="00FC5907" w:rsidR="002871F9" w:rsidP="00480DBE" w:rsidRDefault="002871F9" w14:paraId="5A009DC9" w14:textId="77777777">
            <w:pPr>
              <w:jc w:val="center"/>
              <w:rPr>
                <w:rFonts w:ascii="Arial" w:hAnsi="Arial" w:cs="Arial"/>
                <w:b/>
                <w:sz w:val="14"/>
                <w:szCs w:val="14"/>
              </w:rPr>
            </w:pPr>
            <w:r w:rsidRPr="00FC5907">
              <w:rPr>
                <w:rFonts w:ascii="Arial" w:hAnsi="Arial" w:cs="Arial"/>
                <w:b/>
                <w:sz w:val="14"/>
                <w:szCs w:val="14"/>
              </w:rPr>
              <w:t>ID de campo</w:t>
            </w:r>
          </w:p>
        </w:tc>
        <w:tc>
          <w:tcPr>
            <w:tcW w:w="1385" w:type="dxa"/>
            <w:gridSpan w:val="5"/>
            <w:shd w:val="clear" w:color="auto" w:fill="BFBFBF" w:themeFill="background1" w:themeFillShade="BF"/>
            <w:tcMar/>
          </w:tcPr>
          <w:p w:rsidRPr="00FC5907" w:rsidR="002871F9" w:rsidP="00480DBE" w:rsidRDefault="002871F9" w14:paraId="6FEBB78B" w14:textId="77777777">
            <w:pPr>
              <w:jc w:val="center"/>
              <w:rPr>
                <w:rFonts w:ascii="Arial" w:hAnsi="Arial" w:cs="Arial"/>
                <w:b/>
                <w:sz w:val="14"/>
                <w:szCs w:val="14"/>
              </w:rPr>
            </w:pPr>
            <w:r w:rsidRPr="00FC5907">
              <w:rPr>
                <w:rFonts w:ascii="Arial" w:hAnsi="Arial" w:cs="Arial"/>
                <w:b/>
                <w:sz w:val="14"/>
                <w:szCs w:val="14"/>
              </w:rPr>
              <w:t>Nombre del campo</w:t>
            </w:r>
          </w:p>
        </w:tc>
        <w:tc>
          <w:tcPr>
            <w:tcW w:w="5455" w:type="dxa"/>
            <w:gridSpan w:val="14"/>
            <w:shd w:val="clear" w:color="auto" w:fill="BFBFBF" w:themeFill="background1" w:themeFillShade="BF"/>
            <w:tcMar/>
          </w:tcPr>
          <w:p w:rsidRPr="00FC5907" w:rsidR="002871F9" w:rsidP="00480DBE" w:rsidRDefault="002871F9" w14:paraId="36884354" w14:textId="77777777">
            <w:pPr>
              <w:jc w:val="center"/>
              <w:rPr>
                <w:rFonts w:ascii="Arial" w:hAnsi="Arial" w:cs="Arial"/>
                <w:b/>
                <w:sz w:val="14"/>
                <w:szCs w:val="14"/>
              </w:rPr>
            </w:pPr>
            <w:r w:rsidRPr="00FC5907">
              <w:rPr>
                <w:rFonts w:ascii="Arial" w:hAnsi="Arial" w:cs="Arial"/>
                <w:b/>
                <w:sz w:val="14"/>
                <w:szCs w:val="14"/>
              </w:rPr>
              <w:t>Descripción del campo</w:t>
            </w:r>
          </w:p>
        </w:tc>
        <w:tc>
          <w:tcPr>
            <w:tcW w:w="1278" w:type="dxa"/>
            <w:gridSpan w:val="3"/>
            <w:shd w:val="clear" w:color="auto" w:fill="BFBFBF" w:themeFill="background1" w:themeFillShade="BF"/>
            <w:tcMar/>
          </w:tcPr>
          <w:p w:rsidRPr="00FC5907" w:rsidR="002871F9" w:rsidP="00480DBE" w:rsidRDefault="002871F9" w14:paraId="23495E13" w14:textId="77777777">
            <w:pPr>
              <w:jc w:val="center"/>
              <w:rPr>
                <w:rFonts w:ascii="Arial" w:hAnsi="Arial" w:cs="Arial"/>
                <w:b/>
                <w:sz w:val="14"/>
                <w:szCs w:val="14"/>
              </w:rPr>
            </w:pPr>
            <w:r w:rsidRPr="00FC5907">
              <w:rPr>
                <w:rFonts w:ascii="Arial" w:hAnsi="Arial" w:cs="Arial"/>
                <w:b/>
                <w:sz w:val="14"/>
                <w:szCs w:val="14"/>
              </w:rPr>
              <w:t>Unidad de medida</w:t>
            </w:r>
          </w:p>
        </w:tc>
      </w:tr>
      <w:tr w:rsidRPr="00FC5907" w:rsidR="002871F9" w:rsidTr="012A6611" w14:paraId="45BBDD3F" w14:textId="77777777">
        <w:trPr>
          <w:trHeight w:val="300"/>
          <w:jc w:val="center"/>
        </w:trPr>
        <w:tc>
          <w:tcPr>
            <w:tcW w:w="9138" w:type="dxa"/>
            <w:gridSpan w:val="25"/>
            <w:shd w:val="clear" w:color="auto" w:fill="D9D9D9" w:themeFill="background1" w:themeFillShade="D9"/>
            <w:tcMar/>
          </w:tcPr>
          <w:p w:rsidRPr="00FC5907" w:rsidR="002871F9" w:rsidP="00480DBE" w:rsidRDefault="002871F9" w14:paraId="1609C240" w14:textId="77777777">
            <w:pPr>
              <w:jc w:val="center"/>
              <w:rPr>
                <w:rFonts w:ascii="Arial" w:hAnsi="Arial" w:cs="Arial"/>
                <w:sz w:val="14"/>
                <w:szCs w:val="14"/>
              </w:rPr>
            </w:pPr>
            <w:r w:rsidRPr="00FC5907">
              <w:rPr>
                <w:rFonts w:ascii="Arial" w:hAnsi="Arial" w:cs="Arial"/>
                <w:b/>
                <w:sz w:val="14"/>
                <w:szCs w:val="14"/>
              </w:rPr>
              <w:t>Sección 1. Tipo de solicitud</w:t>
            </w:r>
          </w:p>
        </w:tc>
      </w:tr>
      <w:tr w:rsidRPr="00FC5907" w:rsidR="002871F9" w:rsidTr="012A6611" w14:paraId="41601B54" w14:textId="77777777">
        <w:trPr>
          <w:trHeight w:val="300"/>
          <w:jc w:val="center"/>
        </w:trPr>
        <w:tc>
          <w:tcPr>
            <w:tcW w:w="1020" w:type="dxa"/>
            <w:gridSpan w:val="3"/>
            <w:tcMar/>
          </w:tcPr>
          <w:p w:rsidRPr="00FC5907" w:rsidR="002871F9" w:rsidP="00480DBE" w:rsidRDefault="002871F9" w14:paraId="0EE51FA0" w14:textId="77777777">
            <w:pPr>
              <w:rPr>
                <w:rFonts w:ascii="Arial" w:hAnsi="Arial" w:cs="Arial"/>
                <w:sz w:val="14"/>
                <w:szCs w:val="14"/>
              </w:rPr>
            </w:pPr>
            <w:r w:rsidRPr="00FC5907">
              <w:rPr>
                <w:rFonts w:ascii="Arial" w:hAnsi="Arial" w:cs="Arial"/>
                <w:sz w:val="14"/>
                <w:szCs w:val="14"/>
              </w:rPr>
              <w:t>No aplica</w:t>
            </w:r>
          </w:p>
        </w:tc>
        <w:tc>
          <w:tcPr>
            <w:tcW w:w="1385" w:type="dxa"/>
            <w:gridSpan w:val="5"/>
            <w:tcMar/>
          </w:tcPr>
          <w:p w:rsidRPr="00FC5907" w:rsidR="002871F9" w:rsidP="00480DBE" w:rsidRDefault="002871F9" w14:paraId="52BDFC89" w14:textId="77777777">
            <w:pPr>
              <w:rPr>
                <w:rFonts w:ascii="Arial" w:hAnsi="Arial" w:cs="Arial"/>
                <w:sz w:val="14"/>
                <w:szCs w:val="14"/>
              </w:rPr>
            </w:pPr>
            <w:r w:rsidRPr="00FC5907">
              <w:rPr>
                <w:rFonts w:ascii="Arial" w:hAnsi="Arial" w:cs="Arial"/>
                <w:sz w:val="14"/>
                <w:szCs w:val="14"/>
              </w:rPr>
              <w:t>Lugar y fecha</w:t>
            </w:r>
          </w:p>
        </w:tc>
        <w:tc>
          <w:tcPr>
            <w:tcW w:w="5455" w:type="dxa"/>
            <w:gridSpan w:val="14"/>
            <w:tcMar/>
          </w:tcPr>
          <w:p w:rsidRPr="00FC5907" w:rsidR="002871F9" w:rsidP="00480DBE" w:rsidRDefault="002871F9" w14:paraId="047FD445" w14:textId="77777777">
            <w:pPr>
              <w:rPr>
                <w:rFonts w:ascii="Arial" w:hAnsi="Arial" w:cs="Arial"/>
                <w:sz w:val="14"/>
                <w:szCs w:val="14"/>
              </w:rPr>
            </w:pPr>
            <w:r w:rsidRPr="00FC5907">
              <w:rPr>
                <w:rFonts w:ascii="Arial" w:hAnsi="Arial" w:cs="Arial"/>
                <w:sz w:val="14"/>
                <w:szCs w:val="14"/>
              </w:rPr>
              <w:t>Deberá indicar el lugar y la fecha de presentación de la solicitud.</w:t>
            </w:r>
          </w:p>
        </w:tc>
        <w:tc>
          <w:tcPr>
            <w:tcW w:w="1278" w:type="dxa"/>
            <w:gridSpan w:val="3"/>
            <w:tcMar/>
          </w:tcPr>
          <w:p w:rsidRPr="00FC5907" w:rsidR="002871F9" w:rsidP="00480DBE" w:rsidRDefault="002871F9" w14:paraId="58844F05" w14:textId="77777777">
            <w:pPr>
              <w:jc w:val="center"/>
              <w:rPr>
                <w:rFonts w:ascii="Arial" w:hAnsi="Arial" w:cs="Arial"/>
                <w:sz w:val="14"/>
                <w:szCs w:val="14"/>
              </w:rPr>
            </w:pPr>
            <w:r w:rsidRPr="00FC5907">
              <w:rPr>
                <w:rFonts w:ascii="Arial" w:hAnsi="Arial" w:cs="Arial"/>
                <w:sz w:val="14"/>
                <w:szCs w:val="14"/>
              </w:rPr>
              <w:t>No aplica</w:t>
            </w:r>
          </w:p>
        </w:tc>
      </w:tr>
      <w:tr w:rsidRPr="00FC5907" w:rsidR="002871F9" w:rsidTr="012A6611" w14:paraId="5B8F95D3" w14:textId="77777777">
        <w:trPr>
          <w:trHeight w:val="300"/>
          <w:jc w:val="center"/>
        </w:trPr>
        <w:tc>
          <w:tcPr>
            <w:tcW w:w="1020" w:type="dxa"/>
            <w:gridSpan w:val="3"/>
            <w:tcMar/>
            <w:vAlign w:val="center"/>
          </w:tcPr>
          <w:p w:rsidRPr="00FC5907" w:rsidR="002871F9" w:rsidP="00480DBE" w:rsidRDefault="002871F9" w14:paraId="0BEABAA3" w14:textId="77777777">
            <w:pPr>
              <w:rPr>
                <w:rFonts w:ascii="Arial" w:hAnsi="Arial" w:cs="Arial"/>
                <w:sz w:val="14"/>
                <w:szCs w:val="14"/>
              </w:rPr>
            </w:pPr>
            <w:r w:rsidRPr="00FC5907">
              <w:rPr>
                <w:rFonts w:ascii="Arial" w:hAnsi="Arial" w:cs="Arial"/>
                <w:sz w:val="14"/>
                <w:szCs w:val="14"/>
              </w:rPr>
              <w:t>No aplica</w:t>
            </w:r>
          </w:p>
        </w:tc>
        <w:tc>
          <w:tcPr>
            <w:tcW w:w="1385" w:type="dxa"/>
            <w:gridSpan w:val="5"/>
            <w:tcMar/>
            <w:vAlign w:val="center"/>
          </w:tcPr>
          <w:p w:rsidRPr="00FC5907" w:rsidR="002871F9" w:rsidP="00480DBE" w:rsidRDefault="002871F9" w14:paraId="4BBBE7C1" w14:textId="77777777">
            <w:pPr>
              <w:rPr>
                <w:rFonts w:ascii="Arial" w:hAnsi="Arial" w:cs="Arial"/>
                <w:sz w:val="14"/>
                <w:szCs w:val="14"/>
              </w:rPr>
            </w:pPr>
            <w:r w:rsidRPr="00FC5907">
              <w:rPr>
                <w:rFonts w:ascii="Arial" w:hAnsi="Arial" w:cs="Arial"/>
                <w:sz w:val="14"/>
                <w:szCs w:val="14"/>
              </w:rPr>
              <w:t>Procedimiento</w:t>
            </w:r>
          </w:p>
        </w:tc>
        <w:tc>
          <w:tcPr>
            <w:tcW w:w="5455" w:type="dxa"/>
            <w:gridSpan w:val="14"/>
            <w:tcMar/>
          </w:tcPr>
          <w:p w:rsidRPr="00FC5907" w:rsidR="002871F9" w:rsidP="00F8059F" w:rsidRDefault="002871F9" w14:paraId="218A953B" w14:textId="77777777">
            <w:pPr>
              <w:jc w:val="both"/>
              <w:rPr>
                <w:rFonts w:ascii="Arial" w:hAnsi="Arial" w:cs="Arial"/>
                <w:sz w:val="14"/>
                <w:szCs w:val="14"/>
              </w:rPr>
            </w:pPr>
          </w:p>
          <w:p w:rsidRPr="00FC5907" w:rsidR="00F8059F" w:rsidP="00F8059F" w:rsidRDefault="00F8059F" w14:paraId="5C8BBBB8" w14:textId="77777777">
            <w:pPr>
              <w:rPr>
                <w:rFonts w:ascii="Arial" w:hAnsi="Arial" w:cs="Arial"/>
                <w:sz w:val="14"/>
                <w:szCs w:val="14"/>
              </w:rPr>
            </w:pPr>
            <w:r w:rsidRPr="00FC5907">
              <w:rPr>
                <w:rFonts w:ascii="Arial" w:hAnsi="Arial" w:cs="Arial"/>
                <w:sz w:val="14"/>
                <w:szCs w:val="14"/>
              </w:rPr>
              <w:t>Seleccione una opción y marque con una “X” únicamente el tipo de procedimiento que iniciará:</w:t>
            </w:r>
          </w:p>
          <w:p w:rsidRPr="00FC5907" w:rsidR="00F8059F" w:rsidP="00F8059F" w:rsidRDefault="00F8059F" w14:paraId="77AD6B87" w14:textId="77777777">
            <w:pPr>
              <w:rPr>
                <w:rFonts w:ascii="Arial" w:hAnsi="Arial" w:cs="Arial"/>
                <w:sz w:val="14"/>
                <w:szCs w:val="14"/>
              </w:rPr>
            </w:pPr>
          </w:p>
          <w:p w:rsidRPr="00FC5907" w:rsidR="00F8059F" w:rsidP="00F8059F" w:rsidRDefault="00F8059F" w14:paraId="53030EEE" w14:textId="77777777">
            <w:pPr>
              <w:pStyle w:val="Prrafodelista"/>
              <w:numPr>
                <w:ilvl w:val="0"/>
                <w:numId w:val="17"/>
              </w:numPr>
              <w:jc w:val="both"/>
              <w:rPr>
                <w:rFonts w:ascii="Arial" w:hAnsi="Arial" w:cs="Arial"/>
                <w:sz w:val="14"/>
                <w:szCs w:val="14"/>
              </w:rPr>
            </w:pPr>
            <w:r w:rsidRPr="00FC5907">
              <w:rPr>
                <w:rFonts w:ascii="Arial" w:hAnsi="Arial" w:cs="Arial"/>
                <w:b/>
                <w:bCs/>
                <w:sz w:val="14"/>
                <w:szCs w:val="14"/>
              </w:rPr>
              <w:t>Entrega Inicial.</w:t>
            </w:r>
            <w:r w:rsidRPr="00FC5907">
              <w:rPr>
                <w:rFonts w:ascii="Arial" w:hAnsi="Arial" w:cs="Arial"/>
                <w:sz w:val="14"/>
                <w:szCs w:val="14"/>
              </w:rPr>
              <w:t xml:space="preserve"> La primera vez que se realiza la entrega de información para un período dado. </w:t>
            </w:r>
          </w:p>
          <w:p w:rsidRPr="00FC5907" w:rsidR="00F8059F" w:rsidP="00F8059F" w:rsidRDefault="00F8059F" w14:paraId="3760A816" w14:textId="77777777">
            <w:pPr>
              <w:pStyle w:val="Prrafodelista"/>
              <w:jc w:val="both"/>
              <w:rPr>
                <w:rFonts w:ascii="Arial" w:hAnsi="Arial" w:cs="Arial"/>
                <w:sz w:val="14"/>
                <w:szCs w:val="14"/>
              </w:rPr>
            </w:pPr>
          </w:p>
          <w:p w:rsidRPr="00FC5907" w:rsidR="00F8059F" w:rsidP="00F8059F" w:rsidRDefault="00F8059F" w14:paraId="121D35DA" w14:textId="77777777">
            <w:pPr>
              <w:pStyle w:val="Prrafodelista"/>
              <w:ind w:left="1070"/>
              <w:jc w:val="both"/>
              <w:rPr>
                <w:rFonts w:ascii="Arial" w:hAnsi="Arial" w:cs="Arial"/>
                <w:sz w:val="14"/>
                <w:szCs w:val="14"/>
              </w:rPr>
            </w:pPr>
          </w:p>
          <w:p w:rsidRPr="00FC5907" w:rsidR="00F8059F" w:rsidP="00F8059F" w:rsidRDefault="00F8059F" w14:paraId="05A7A837" w14:textId="77777777">
            <w:pPr>
              <w:pStyle w:val="Prrafodelista"/>
              <w:numPr>
                <w:ilvl w:val="0"/>
                <w:numId w:val="17"/>
              </w:numPr>
              <w:jc w:val="both"/>
              <w:rPr>
                <w:rFonts w:ascii="Arial" w:hAnsi="Arial" w:cs="Arial"/>
                <w:sz w:val="14"/>
                <w:szCs w:val="14"/>
              </w:rPr>
            </w:pPr>
            <w:r w:rsidRPr="00FC5907">
              <w:rPr>
                <w:rFonts w:ascii="Arial" w:hAnsi="Arial" w:cs="Arial"/>
                <w:b/>
                <w:bCs/>
                <w:sz w:val="14"/>
                <w:szCs w:val="14"/>
              </w:rPr>
              <w:t>Desahogo de prevención.</w:t>
            </w:r>
            <w:r w:rsidRPr="00FC5907">
              <w:rPr>
                <w:rFonts w:ascii="Arial" w:hAnsi="Arial" w:cs="Arial"/>
                <w:sz w:val="14"/>
                <w:szCs w:val="14"/>
              </w:rPr>
              <w:t xml:space="preserve"> La respuesta que da el Operador ante la prevención efectuada por el Instituto. Deberá indicar el número y la fecha del oficio mediante el cual el Instituto emitió la prevención de información.</w:t>
            </w:r>
          </w:p>
          <w:p w:rsidRPr="00FC5907" w:rsidR="00F8059F" w:rsidP="00F8059F" w:rsidRDefault="00F8059F" w14:paraId="0BED0C6B" w14:textId="77777777">
            <w:pPr>
              <w:pStyle w:val="Prrafodelista"/>
              <w:ind w:left="1070"/>
              <w:jc w:val="both"/>
              <w:rPr>
                <w:rFonts w:ascii="Arial" w:hAnsi="Arial" w:cs="Arial"/>
                <w:sz w:val="14"/>
                <w:szCs w:val="14"/>
              </w:rPr>
            </w:pPr>
          </w:p>
          <w:p w:rsidRPr="00FC5907" w:rsidR="00F8059F" w:rsidP="00F8059F" w:rsidRDefault="00F8059F" w14:paraId="20020E75" w14:textId="77777777">
            <w:pPr>
              <w:pStyle w:val="Prrafodelista"/>
              <w:ind w:left="1070"/>
              <w:jc w:val="both"/>
              <w:rPr>
                <w:rFonts w:ascii="Arial" w:hAnsi="Arial" w:cs="Arial"/>
                <w:sz w:val="14"/>
                <w:szCs w:val="14"/>
              </w:rPr>
            </w:pPr>
            <w:r w:rsidRPr="00FC5907">
              <w:rPr>
                <w:rFonts w:ascii="Arial" w:hAnsi="Arial" w:cs="Arial"/>
                <w:sz w:val="14"/>
                <w:szCs w:val="14"/>
              </w:rPr>
              <w:t>En este caso, deberá señalar exclusivamente los campos solicitados en el oficio de prevención que le notificó el Instituto.</w:t>
            </w:r>
          </w:p>
          <w:p w:rsidRPr="00FC5907" w:rsidR="00F8059F" w:rsidP="00F8059F" w:rsidRDefault="00F8059F" w14:paraId="09F17114" w14:textId="77777777">
            <w:pPr>
              <w:pStyle w:val="Prrafodelista"/>
              <w:jc w:val="both"/>
              <w:rPr>
                <w:rFonts w:ascii="Arial" w:hAnsi="Arial" w:cs="Arial"/>
                <w:sz w:val="14"/>
                <w:szCs w:val="14"/>
              </w:rPr>
            </w:pPr>
          </w:p>
          <w:p w:rsidRPr="00FC5907" w:rsidR="00F8059F" w:rsidP="00F8059F" w:rsidRDefault="00F8059F" w14:paraId="0E8BC630" w14:textId="77777777">
            <w:pPr>
              <w:pStyle w:val="Prrafodelista"/>
              <w:ind w:left="1070"/>
              <w:jc w:val="both"/>
              <w:rPr>
                <w:rFonts w:ascii="Arial" w:hAnsi="Arial" w:cs="Arial"/>
                <w:b/>
                <w:sz w:val="14"/>
                <w:szCs w:val="14"/>
              </w:rPr>
            </w:pPr>
          </w:p>
          <w:p w:rsidRPr="00FC5907" w:rsidR="00F8059F" w:rsidP="00F8059F" w:rsidRDefault="00F8059F" w14:paraId="233EE293" w14:textId="77777777">
            <w:pPr>
              <w:pStyle w:val="Prrafodelista"/>
              <w:numPr>
                <w:ilvl w:val="0"/>
                <w:numId w:val="17"/>
              </w:numPr>
              <w:jc w:val="both"/>
              <w:rPr>
                <w:rFonts w:ascii="Arial" w:hAnsi="Arial" w:cs="Arial"/>
                <w:sz w:val="14"/>
                <w:szCs w:val="14"/>
              </w:rPr>
            </w:pPr>
            <w:r w:rsidRPr="00FC5907">
              <w:rPr>
                <w:rFonts w:ascii="Arial" w:hAnsi="Arial" w:cs="Arial"/>
                <w:b/>
                <w:bCs/>
                <w:sz w:val="14"/>
                <w:szCs w:val="14"/>
              </w:rPr>
              <w:t>Solicitud de rectificación.</w:t>
            </w:r>
            <w:r w:rsidRPr="00FC5907">
              <w:rPr>
                <w:rFonts w:ascii="Arial" w:hAnsi="Arial" w:cs="Arial"/>
                <w:sz w:val="14"/>
                <w:szCs w:val="14"/>
              </w:rPr>
              <w:t xml:space="preserve"> Solicitud que el Operador realiza cuando detecta defectos en la información que reportó y no tiene ningún trámite vigente relacionado con dicha información.</w:t>
            </w:r>
          </w:p>
          <w:p w:rsidRPr="00FC5907" w:rsidR="00F8059F" w:rsidP="00F8059F" w:rsidRDefault="00F8059F" w14:paraId="3E86F1A7" w14:textId="77777777">
            <w:pPr>
              <w:jc w:val="both"/>
              <w:rPr>
                <w:rFonts w:ascii="Arial" w:hAnsi="Arial" w:eastAsia="Calibri" w:cs="Arial"/>
                <w:sz w:val="14"/>
                <w:szCs w:val="14"/>
              </w:rPr>
            </w:pPr>
          </w:p>
          <w:p w:rsidRPr="00FC5907" w:rsidR="00F8059F" w:rsidP="00F8059F" w:rsidRDefault="00F8059F" w14:paraId="59F15BBF" w14:textId="77777777">
            <w:pPr>
              <w:jc w:val="both"/>
              <w:rPr>
                <w:rFonts w:ascii="Arial" w:hAnsi="Arial" w:eastAsia="Calibri" w:cs="Arial"/>
                <w:sz w:val="14"/>
                <w:szCs w:val="14"/>
              </w:rPr>
            </w:pPr>
            <w:r w:rsidRPr="00FC5907">
              <w:rPr>
                <w:rFonts w:ascii="Arial" w:hAnsi="Arial" w:eastAsia="Calibri" w:cs="Arial"/>
                <w:sz w:val="14"/>
                <w:szCs w:val="14"/>
              </w:rPr>
              <w:t xml:space="preserve">En este caso, deberá señalar el Folio y Fecha del acuse de la última presentación de la información que se solicita rectificar.   </w:t>
            </w:r>
          </w:p>
          <w:p w:rsidRPr="00FC5907" w:rsidR="00F8059F" w:rsidP="00F8059F" w:rsidRDefault="00F8059F" w14:paraId="46ABBD8F" w14:textId="0088F779">
            <w:pPr>
              <w:jc w:val="both"/>
              <w:rPr>
                <w:rFonts w:ascii="Arial" w:hAnsi="Arial" w:cs="Arial"/>
                <w:sz w:val="14"/>
                <w:szCs w:val="14"/>
              </w:rPr>
            </w:pPr>
          </w:p>
        </w:tc>
        <w:tc>
          <w:tcPr>
            <w:tcW w:w="1278" w:type="dxa"/>
            <w:gridSpan w:val="3"/>
            <w:tcMar/>
            <w:vAlign w:val="center"/>
          </w:tcPr>
          <w:p w:rsidRPr="00FC5907" w:rsidR="002871F9" w:rsidP="00480DBE" w:rsidRDefault="002871F9" w14:paraId="5C8D0FEF" w14:textId="77777777">
            <w:pPr>
              <w:jc w:val="center"/>
              <w:rPr>
                <w:rFonts w:ascii="Arial" w:hAnsi="Arial" w:cs="Arial"/>
                <w:sz w:val="14"/>
                <w:szCs w:val="14"/>
              </w:rPr>
            </w:pPr>
            <w:r w:rsidRPr="00FC5907">
              <w:rPr>
                <w:rFonts w:ascii="Arial" w:hAnsi="Arial" w:cs="Arial"/>
                <w:sz w:val="14"/>
                <w:szCs w:val="14"/>
              </w:rPr>
              <w:t>No aplica</w:t>
            </w:r>
          </w:p>
        </w:tc>
      </w:tr>
      <w:tr w:rsidRPr="00FC5907" w:rsidR="002871F9" w:rsidTr="012A6611" w14:paraId="05548D3A" w14:textId="77777777">
        <w:trPr>
          <w:trHeight w:val="300"/>
          <w:jc w:val="center"/>
        </w:trPr>
        <w:tc>
          <w:tcPr>
            <w:tcW w:w="1020" w:type="dxa"/>
            <w:gridSpan w:val="3"/>
            <w:tcMar/>
            <w:vAlign w:val="center"/>
          </w:tcPr>
          <w:p w:rsidRPr="00FC5907" w:rsidR="002871F9" w:rsidP="00480DBE" w:rsidRDefault="002871F9" w14:paraId="2DE7A484" w14:textId="77777777">
            <w:pPr>
              <w:rPr>
                <w:rFonts w:ascii="Arial" w:hAnsi="Arial" w:cs="Arial"/>
                <w:sz w:val="14"/>
                <w:szCs w:val="14"/>
              </w:rPr>
            </w:pPr>
            <w:r w:rsidRPr="00FC5907">
              <w:rPr>
                <w:rFonts w:ascii="Arial" w:hAnsi="Arial" w:cs="Arial"/>
                <w:sz w:val="14"/>
                <w:szCs w:val="14"/>
              </w:rPr>
              <w:t>No aplica</w:t>
            </w:r>
          </w:p>
        </w:tc>
        <w:tc>
          <w:tcPr>
            <w:tcW w:w="1385" w:type="dxa"/>
            <w:gridSpan w:val="5"/>
            <w:tcMar/>
            <w:vAlign w:val="center"/>
          </w:tcPr>
          <w:p w:rsidRPr="00FC5907" w:rsidR="002871F9" w:rsidP="00480DBE" w:rsidRDefault="00F8059F" w14:paraId="3D81533F" w14:textId="62534B1D">
            <w:pPr>
              <w:rPr>
                <w:rFonts w:ascii="Arial" w:hAnsi="Arial" w:cs="Arial"/>
                <w:sz w:val="14"/>
                <w:szCs w:val="14"/>
              </w:rPr>
            </w:pPr>
            <w:r w:rsidRPr="00FC5907">
              <w:rPr>
                <w:rFonts w:ascii="Arial" w:hAnsi="Arial" w:cs="Arial"/>
                <w:sz w:val="14"/>
                <w:szCs w:val="14"/>
              </w:rPr>
              <w:t>Periodo de reporte</w:t>
            </w:r>
          </w:p>
        </w:tc>
        <w:tc>
          <w:tcPr>
            <w:tcW w:w="5455" w:type="dxa"/>
            <w:gridSpan w:val="14"/>
            <w:tcMar/>
          </w:tcPr>
          <w:p w:rsidRPr="00FC5907" w:rsidR="002871F9" w:rsidP="00F8059F" w:rsidRDefault="002871F9" w14:paraId="14B246F8" w14:textId="77777777">
            <w:pPr>
              <w:jc w:val="both"/>
              <w:rPr>
                <w:rFonts w:ascii="Arial" w:hAnsi="Arial" w:cs="Arial"/>
                <w:sz w:val="14"/>
                <w:szCs w:val="14"/>
              </w:rPr>
            </w:pPr>
          </w:p>
          <w:p w:rsidRPr="00FC5907" w:rsidR="00F8059F" w:rsidP="00F8059F" w:rsidRDefault="00F8059F" w14:paraId="16595550" w14:textId="77777777">
            <w:pPr>
              <w:pStyle w:val="Prrafodelista"/>
              <w:numPr>
                <w:ilvl w:val="0"/>
                <w:numId w:val="16"/>
              </w:numPr>
              <w:jc w:val="both"/>
              <w:rPr>
                <w:rFonts w:ascii="Arial" w:hAnsi="Arial" w:cs="Arial"/>
                <w:sz w:val="14"/>
                <w:szCs w:val="14"/>
              </w:rPr>
            </w:pPr>
            <w:r w:rsidRPr="00FC5907">
              <w:rPr>
                <w:rFonts w:ascii="Arial" w:hAnsi="Arial" w:cs="Arial"/>
                <w:b/>
                <w:bCs/>
                <w:sz w:val="14"/>
                <w:szCs w:val="14"/>
              </w:rPr>
              <w:t>Año.</w:t>
            </w:r>
            <w:r w:rsidRPr="00FC5907">
              <w:rPr>
                <w:rFonts w:ascii="Arial" w:hAnsi="Arial" w:cs="Arial"/>
                <w:sz w:val="14"/>
                <w:szCs w:val="14"/>
              </w:rPr>
              <w:t xml:space="preserve"> El Operador deberá indicar el año al que corresponde la información que se presenta a través del Procedimiento seleccionado.</w:t>
            </w:r>
          </w:p>
          <w:p w:rsidRPr="00FC5907" w:rsidR="00F8059F" w:rsidP="00F8059F" w:rsidRDefault="00F8059F" w14:paraId="7C2AA0E5" w14:textId="77777777">
            <w:pPr>
              <w:pStyle w:val="Prrafodelista"/>
              <w:jc w:val="both"/>
              <w:rPr>
                <w:rFonts w:ascii="Arial" w:hAnsi="Arial" w:cs="Arial"/>
                <w:sz w:val="14"/>
                <w:szCs w:val="14"/>
              </w:rPr>
            </w:pPr>
          </w:p>
          <w:p w:rsidRPr="00FC5907" w:rsidR="00F8059F" w:rsidP="00F8059F" w:rsidRDefault="00F8059F" w14:paraId="0A6B724C" w14:textId="77777777">
            <w:pPr>
              <w:pStyle w:val="Prrafodelista"/>
              <w:numPr>
                <w:ilvl w:val="0"/>
                <w:numId w:val="16"/>
              </w:numPr>
              <w:jc w:val="both"/>
              <w:rPr>
                <w:rFonts w:ascii="Arial" w:hAnsi="Arial" w:cs="Arial"/>
                <w:sz w:val="14"/>
                <w:szCs w:val="14"/>
              </w:rPr>
            </w:pPr>
            <w:r w:rsidRPr="00FC5907">
              <w:rPr>
                <w:rFonts w:ascii="Arial" w:hAnsi="Arial" w:cs="Arial"/>
                <w:b/>
                <w:bCs/>
                <w:sz w:val="14"/>
                <w:szCs w:val="14"/>
              </w:rPr>
              <w:t>Trimestre.</w:t>
            </w:r>
            <w:r w:rsidRPr="00FC5907">
              <w:rPr>
                <w:rFonts w:ascii="Arial" w:hAnsi="Arial" w:cs="Arial"/>
                <w:sz w:val="14"/>
                <w:szCs w:val="14"/>
              </w:rPr>
              <w:t xml:space="preserve"> El Operador deberá indicar el trimestre al que corresponde la información que se presenta a través del Procedimiento seleccionado.</w:t>
            </w:r>
          </w:p>
          <w:p w:rsidRPr="00FC5907" w:rsidR="00F8059F" w:rsidP="00F8059F" w:rsidRDefault="00F8059F" w14:paraId="5C8C6B09" w14:textId="57CDFEBC">
            <w:pPr>
              <w:jc w:val="both"/>
              <w:rPr>
                <w:rFonts w:ascii="Arial" w:hAnsi="Arial" w:cs="Arial"/>
                <w:sz w:val="14"/>
                <w:szCs w:val="14"/>
              </w:rPr>
            </w:pPr>
          </w:p>
        </w:tc>
        <w:tc>
          <w:tcPr>
            <w:tcW w:w="1278" w:type="dxa"/>
            <w:gridSpan w:val="3"/>
            <w:tcMar/>
            <w:vAlign w:val="center"/>
          </w:tcPr>
          <w:p w:rsidRPr="00FC5907" w:rsidR="002871F9" w:rsidP="00480DBE" w:rsidRDefault="002871F9" w14:paraId="01258E0D" w14:textId="77777777">
            <w:pPr>
              <w:jc w:val="center"/>
              <w:rPr>
                <w:rFonts w:ascii="Arial" w:hAnsi="Arial" w:cs="Arial"/>
                <w:sz w:val="14"/>
                <w:szCs w:val="14"/>
              </w:rPr>
            </w:pPr>
            <w:r w:rsidRPr="00FC5907">
              <w:rPr>
                <w:rFonts w:ascii="Arial" w:hAnsi="Arial" w:cs="Arial"/>
                <w:sz w:val="14"/>
                <w:szCs w:val="14"/>
              </w:rPr>
              <w:t>No aplica</w:t>
            </w:r>
          </w:p>
        </w:tc>
      </w:tr>
      <w:tr w:rsidRPr="00FC5907" w:rsidR="002871F9" w:rsidTr="012A6611" w14:paraId="659A186F" w14:textId="77777777">
        <w:trPr>
          <w:trHeight w:val="159"/>
          <w:jc w:val="center"/>
        </w:trPr>
        <w:tc>
          <w:tcPr>
            <w:tcW w:w="9138" w:type="dxa"/>
            <w:gridSpan w:val="25"/>
            <w:shd w:val="clear" w:color="auto" w:fill="D9D9D9" w:themeFill="background1" w:themeFillShade="D9"/>
            <w:tcMar/>
          </w:tcPr>
          <w:p w:rsidRPr="00FC5907" w:rsidR="002871F9" w:rsidP="00480DBE" w:rsidRDefault="002871F9" w14:paraId="2ACD4A12" w14:textId="77777777">
            <w:pPr>
              <w:jc w:val="center"/>
              <w:rPr>
                <w:rFonts w:ascii="Arial" w:hAnsi="Arial" w:cs="Arial"/>
                <w:b/>
                <w:sz w:val="14"/>
                <w:szCs w:val="14"/>
              </w:rPr>
            </w:pPr>
            <w:r w:rsidRPr="00FC5907">
              <w:rPr>
                <w:rFonts w:ascii="Arial" w:hAnsi="Arial" w:cs="Arial"/>
                <w:b/>
                <w:sz w:val="14"/>
                <w:szCs w:val="14"/>
              </w:rPr>
              <w:t>Sección 2. Datos generales del Operador</w:t>
            </w:r>
          </w:p>
        </w:tc>
      </w:tr>
      <w:tr w:rsidRPr="00FC5907" w:rsidR="002871F9" w:rsidTr="012A6611" w14:paraId="5D6AF7DA" w14:textId="77777777">
        <w:trPr>
          <w:trHeight w:val="159"/>
          <w:jc w:val="center"/>
        </w:trPr>
        <w:tc>
          <w:tcPr>
            <w:tcW w:w="9138" w:type="dxa"/>
            <w:gridSpan w:val="25"/>
            <w:shd w:val="clear" w:color="auto" w:fill="D9D9D9" w:themeFill="background1" w:themeFillShade="D9"/>
            <w:tcMar/>
          </w:tcPr>
          <w:p w:rsidRPr="00FC5907" w:rsidR="002871F9" w:rsidP="00480DBE" w:rsidRDefault="002871F9" w14:paraId="3903138F" w14:textId="77777777">
            <w:pPr>
              <w:rPr>
                <w:rFonts w:ascii="Arial" w:hAnsi="Arial" w:cs="Arial"/>
                <w:b/>
                <w:sz w:val="14"/>
                <w:szCs w:val="14"/>
              </w:rPr>
            </w:pPr>
            <w:r w:rsidRPr="00FC5907">
              <w:rPr>
                <w:rFonts w:ascii="Arial" w:hAnsi="Arial" w:cs="Arial"/>
                <w:b/>
                <w:sz w:val="14"/>
                <w:szCs w:val="14"/>
              </w:rPr>
              <w:t>Datos Generales del Operador</w:t>
            </w:r>
          </w:p>
        </w:tc>
      </w:tr>
      <w:tr w:rsidRPr="00FC5907" w:rsidR="002871F9" w:rsidTr="012A6611" w14:paraId="54295EE9" w14:textId="77777777">
        <w:trPr>
          <w:trHeight w:val="300"/>
          <w:jc w:val="center"/>
        </w:trPr>
        <w:tc>
          <w:tcPr>
            <w:tcW w:w="1020" w:type="dxa"/>
            <w:gridSpan w:val="3"/>
            <w:tcMar/>
            <w:vAlign w:val="center"/>
          </w:tcPr>
          <w:p w:rsidRPr="00FC5907" w:rsidR="002871F9" w:rsidP="00480DBE" w:rsidRDefault="002871F9" w14:paraId="4ED3B0C9" w14:textId="77777777">
            <w:pPr>
              <w:rPr>
                <w:rFonts w:ascii="Arial" w:hAnsi="Arial" w:cs="Arial"/>
                <w:sz w:val="14"/>
                <w:szCs w:val="14"/>
              </w:rPr>
            </w:pPr>
            <w:r w:rsidRPr="00FC5907">
              <w:rPr>
                <w:rFonts w:ascii="Arial" w:hAnsi="Arial" w:cs="Arial"/>
                <w:sz w:val="14"/>
                <w:szCs w:val="14"/>
              </w:rPr>
              <w:t>No aplica</w:t>
            </w:r>
          </w:p>
        </w:tc>
        <w:tc>
          <w:tcPr>
            <w:tcW w:w="1385" w:type="dxa"/>
            <w:gridSpan w:val="5"/>
            <w:tcMar/>
            <w:vAlign w:val="center"/>
          </w:tcPr>
          <w:p w:rsidRPr="00FC5907" w:rsidR="002871F9" w:rsidP="00480DBE" w:rsidRDefault="002871F9" w14:paraId="6E148815" w14:textId="77777777">
            <w:pPr>
              <w:rPr>
                <w:rFonts w:ascii="Arial" w:hAnsi="Arial" w:cs="Arial"/>
                <w:sz w:val="14"/>
                <w:szCs w:val="14"/>
              </w:rPr>
            </w:pPr>
            <w:r w:rsidRPr="00FC5907">
              <w:rPr>
                <w:rFonts w:ascii="Arial" w:hAnsi="Arial" w:cs="Arial"/>
                <w:sz w:val="14"/>
                <w:szCs w:val="14"/>
              </w:rPr>
              <w:t>Nombre o razón social del Operador</w:t>
            </w:r>
          </w:p>
        </w:tc>
        <w:tc>
          <w:tcPr>
            <w:tcW w:w="5455" w:type="dxa"/>
            <w:gridSpan w:val="14"/>
            <w:tcMar/>
            <w:vAlign w:val="center"/>
          </w:tcPr>
          <w:p w:rsidRPr="00FC5907" w:rsidR="002871F9" w:rsidP="00480DBE" w:rsidRDefault="002871F9" w14:paraId="73D0692F" w14:textId="77777777">
            <w:pPr>
              <w:rPr>
                <w:rFonts w:ascii="Arial" w:hAnsi="Arial" w:cs="Arial"/>
                <w:sz w:val="14"/>
                <w:szCs w:val="14"/>
              </w:rPr>
            </w:pPr>
            <w:r w:rsidRPr="00FC5907">
              <w:rPr>
                <w:rFonts w:ascii="Arial" w:hAnsi="Arial" w:cs="Arial"/>
                <w:sz w:val="14"/>
                <w:szCs w:val="14"/>
              </w:rPr>
              <w:t>Indique el nombre completo de la persona física o moral del Operador.</w:t>
            </w:r>
          </w:p>
        </w:tc>
        <w:tc>
          <w:tcPr>
            <w:tcW w:w="1278" w:type="dxa"/>
            <w:gridSpan w:val="3"/>
            <w:tcMar/>
            <w:vAlign w:val="center"/>
          </w:tcPr>
          <w:p w:rsidRPr="00FC5907" w:rsidR="002871F9" w:rsidP="00480DBE" w:rsidRDefault="002871F9" w14:paraId="57D88820" w14:textId="77777777">
            <w:pPr>
              <w:jc w:val="center"/>
              <w:rPr>
                <w:rFonts w:ascii="Arial" w:hAnsi="Arial" w:cs="Arial"/>
                <w:sz w:val="14"/>
                <w:szCs w:val="14"/>
              </w:rPr>
            </w:pPr>
            <w:r w:rsidRPr="00FC5907">
              <w:rPr>
                <w:rFonts w:ascii="Arial" w:hAnsi="Arial" w:cs="Arial"/>
                <w:sz w:val="14"/>
                <w:szCs w:val="14"/>
              </w:rPr>
              <w:t>No aplica</w:t>
            </w:r>
          </w:p>
        </w:tc>
      </w:tr>
      <w:tr w:rsidRPr="00FC5907" w:rsidR="002871F9" w:rsidTr="012A6611" w14:paraId="521A7C5D" w14:textId="77777777">
        <w:trPr>
          <w:trHeight w:val="300"/>
          <w:jc w:val="center"/>
        </w:trPr>
        <w:tc>
          <w:tcPr>
            <w:tcW w:w="9138" w:type="dxa"/>
            <w:gridSpan w:val="25"/>
            <w:shd w:val="clear" w:color="auto" w:fill="D9D9D9" w:themeFill="background1" w:themeFillShade="D9"/>
            <w:tcMar/>
          </w:tcPr>
          <w:p w:rsidRPr="00FC5907" w:rsidR="002871F9" w:rsidP="00480DBE" w:rsidRDefault="002871F9" w14:paraId="218FDE9C" w14:textId="77777777">
            <w:pPr>
              <w:rPr>
                <w:rFonts w:ascii="Arial" w:hAnsi="Arial" w:cs="Arial"/>
                <w:b/>
                <w:sz w:val="14"/>
                <w:szCs w:val="14"/>
              </w:rPr>
            </w:pPr>
            <w:r w:rsidRPr="00FC5907">
              <w:rPr>
                <w:rFonts w:ascii="Arial" w:hAnsi="Arial" w:cs="Arial"/>
                <w:b/>
                <w:sz w:val="14"/>
                <w:szCs w:val="14"/>
              </w:rPr>
              <w:t>Representante legal</w:t>
            </w:r>
          </w:p>
        </w:tc>
      </w:tr>
      <w:tr w:rsidRPr="00FC5907" w:rsidR="002871F9" w:rsidTr="012A6611" w14:paraId="629DB8AE" w14:textId="77777777">
        <w:trPr>
          <w:trHeight w:val="300"/>
          <w:jc w:val="center"/>
        </w:trPr>
        <w:tc>
          <w:tcPr>
            <w:tcW w:w="1020" w:type="dxa"/>
            <w:gridSpan w:val="3"/>
            <w:tcMar/>
            <w:vAlign w:val="center"/>
          </w:tcPr>
          <w:p w:rsidRPr="00FC5907" w:rsidR="002871F9" w:rsidP="00480DBE" w:rsidRDefault="002871F9" w14:paraId="00FBDF1C" w14:textId="77777777">
            <w:pPr>
              <w:rPr>
                <w:rFonts w:ascii="Arial" w:hAnsi="Arial" w:cs="Arial"/>
                <w:sz w:val="14"/>
                <w:szCs w:val="14"/>
              </w:rPr>
            </w:pPr>
            <w:r w:rsidRPr="00FC5907">
              <w:rPr>
                <w:rFonts w:ascii="Arial" w:hAnsi="Arial" w:cs="Arial"/>
                <w:sz w:val="14"/>
                <w:szCs w:val="14"/>
              </w:rPr>
              <w:t>No aplica</w:t>
            </w:r>
          </w:p>
        </w:tc>
        <w:tc>
          <w:tcPr>
            <w:tcW w:w="1385" w:type="dxa"/>
            <w:gridSpan w:val="5"/>
            <w:tcMar/>
            <w:vAlign w:val="center"/>
          </w:tcPr>
          <w:p w:rsidRPr="00FC5907" w:rsidR="002871F9" w:rsidP="00480DBE" w:rsidRDefault="002871F9" w14:paraId="669DA249" w14:textId="77777777">
            <w:pPr>
              <w:rPr>
                <w:rFonts w:ascii="Arial" w:hAnsi="Arial" w:cs="Arial"/>
                <w:sz w:val="14"/>
                <w:szCs w:val="14"/>
              </w:rPr>
            </w:pPr>
            <w:r w:rsidRPr="00FC5907">
              <w:rPr>
                <w:rFonts w:ascii="Arial" w:hAnsi="Arial" w:cs="Arial"/>
                <w:sz w:val="14"/>
                <w:szCs w:val="14"/>
              </w:rPr>
              <w:t>Nombre del Representante Legal</w:t>
            </w:r>
          </w:p>
        </w:tc>
        <w:tc>
          <w:tcPr>
            <w:tcW w:w="5455" w:type="dxa"/>
            <w:gridSpan w:val="14"/>
            <w:tcMar/>
          </w:tcPr>
          <w:p w:rsidRPr="00FC5907" w:rsidR="002871F9" w:rsidP="00480DBE" w:rsidRDefault="002871F9" w14:paraId="3382A365" w14:textId="77777777">
            <w:pPr>
              <w:jc w:val="both"/>
              <w:rPr>
                <w:rFonts w:ascii="Arial" w:hAnsi="Arial" w:cs="Arial"/>
                <w:sz w:val="14"/>
                <w:szCs w:val="14"/>
              </w:rPr>
            </w:pPr>
          </w:p>
          <w:p w:rsidRPr="00FC5907" w:rsidR="002871F9" w:rsidP="00480DBE" w:rsidRDefault="002871F9" w14:paraId="33F963A6" w14:textId="77777777">
            <w:pPr>
              <w:jc w:val="both"/>
              <w:rPr>
                <w:rFonts w:ascii="Arial" w:hAnsi="Arial" w:cs="Arial"/>
                <w:sz w:val="14"/>
                <w:szCs w:val="14"/>
              </w:rPr>
            </w:pPr>
            <w:r w:rsidRPr="00FC5907">
              <w:rPr>
                <w:rFonts w:ascii="Arial" w:hAnsi="Arial" w:cs="Arial"/>
                <w:sz w:val="14"/>
                <w:szCs w:val="14"/>
              </w:rPr>
              <w:t>Comprende los siguientes campos:</w:t>
            </w:r>
          </w:p>
          <w:p w:rsidRPr="00FC5907" w:rsidR="002871F9" w:rsidP="00480DBE" w:rsidRDefault="002871F9" w14:paraId="5C71F136" w14:textId="77777777">
            <w:pPr>
              <w:jc w:val="both"/>
              <w:rPr>
                <w:rFonts w:ascii="Arial" w:hAnsi="Arial" w:cs="Arial"/>
                <w:sz w:val="14"/>
                <w:szCs w:val="14"/>
              </w:rPr>
            </w:pPr>
          </w:p>
          <w:p w:rsidRPr="00FC5907" w:rsidR="002871F9" w:rsidP="002871F9" w:rsidRDefault="002871F9" w14:paraId="402E3DEE" w14:textId="77777777">
            <w:pPr>
              <w:pStyle w:val="Prrafodelista"/>
              <w:numPr>
                <w:ilvl w:val="0"/>
                <w:numId w:val="8"/>
              </w:numPr>
              <w:rPr>
                <w:rFonts w:ascii="Arial" w:hAnsi="Arial" w:cs="Arial"/>
                <w:sz w:val="14"/>
                <w:szCs w:val="14"/>
              </w:rPr>
            </w:pPr>
            <w:r w:rsidRPr="00FC5907">
              <w:rPr>
                <w:rFonts w:ascii="Arial" w:hAnsi="Arial" w:cs="Arial"/>
                <w:sz w:val="14"/>
                <w:szCs w:val="14"/>
              </w:rPr>
              <w:t>Nombre(s). Nombre completo, sin abreviaturas, del representante legal o apoderado.</w:t>
            </w:r>
          </w:p>
          <w:p w:rsidRPr="00FC5907" w:rsidR="002871F9" w:rsidP="002871F9" w:rsidRDefault="002871F9" w14:paraId="7DCE80FF" w14:textId="77777777">
            <w:pPr>
              <w:pStyle w:val="Prrafodelista"/>
              <w:numPr>
                <w:ilvl w:val="0"/>
                <w:numId w:val="8"/>
              </w:numPr>
              <w:rPr>
                <w:rFonts w:ascii="Arial" w:hAnsi="Arial" w:cs="Arial"/>
                <w:sz w:val="14"/>
                <w:szCs w:val="14"/>
              </w:rPr>
            </w:pPr>
            <w:r w:rsidRPr="00FC5907">
              <w:rPr>
                <w:rFonts w:ascii="Arial" w:hAnsi="Arial" w:cs="Arial"/>
                <w:sz w:val="14"/>
                <w:szCs w:val="14"/>
              </w:rPr>
              <w:lastRenderedPageBreak/>
              <w:t>Primer apellido. Primer apellido, sin abreviaturas, del representante legal o apoderado.</w:t>
            </w:r>
          </w:p>
          <w:p w:rsidRPr="00FC5907" w:rsidR="002871F9" w:rsidP="002871F9" w:rsidRDefault="002871F9" w14:paraId="0ABC4C98" w14:textId="77777777">
            <w:pPr>
              <w:pStyle w:val="Prrafodelista"/>
              <w:numPr>
                <w:ilvl w:val="0"/>
                <w:numId w:val="8"/>
              </w:numPr>
              <w:rPr>
                <w:rFonts w:ascii="Arial" w:hAnsi="Arial" w:cs="Arial"/>
                <w:sz w:val="14"/>
                <w:szCs w:val="14"/>
              </w:rPr>
            </w:pPr>
            <w:r w:rsidRPr="00FC5907">
              <w:rPr>
                <w:rFonts w:ascii="Arial" w:hAnsi="Arial" w:cs="Arial"/>
                <w:sz w:val="14"/>
                <w:szCs w:val="14"/>
              </w:rPr>
              <w:t>Segundo apellido. En caso de tenerlo, señalar el segundo apellido, sin abreviaturas, del representante legal o apoderado.</w:t>
            </w:r>
          </w:p>
          <w:p w:rsidRPr="00FC5907" w:rsidR="002871F9" w:rsidP="00480DBE" w:rsidRDefault="002871F9" w14:paraId="62199465" w14:textId="77777777">
            <w:pPr>
              <w:pStyle w:val="Prrafodelista"/>
              <w:rPr>
                <w:rFonts w:ascii="Arial" w:hAnsi="Arial" w:cs="Arial"/>
                <w:sz w:val="14"/>
                <w:szCs w:val="14"/>
              </w:rPr>
            </w:pPr>
          </w:p>
        </w:tc>
        <w:tc>
          <w:tcPr>
            <w:tcW w:w="1278" w:type="dxa"/>
            <w:gridSpan w:val="3"/>
            <w:tcMar/>
            <w:vAlign w:val="center"/>
          </w:tcPr>
          <w:p w:rsidRPr="00FC5907" w:rsidR="002871F9" w:rsidP="00480DBE" w:rsidRDefault="002871F9" w14:paraId="06DBA0AA" w14:textId="77777777">
            <w:pPr>
              <w:jc w:val="center"/>
              <w:rPr>
                <w:rFonts w:ascii="Arial" w:hAnsi="Arial" w:cs="Arial"/>
                <w:sz w:val="14"/>
                <w:szCs w:val="14"/>
              </w:rPr>
            </w:pPr>
            <w:r w:rsidRPr="00FC5907">
              <w:rPr>
                <w:rFonts w:ascii="Arial" w:hAnsi="Arial" w:cs="Arial"/>
                <w:sz w:val="14"/>
                <w:szCs w:val="14"/>
              </w:rPr>
              <w:lastRenderedPageBreak/>
              <w:t>No aplica</w:t>
            </w:r>
          </w:p>
        </w:tc>
      </w:tr>
      <w:tr w:rsidRPr="00FC5907" w:rsidR="002871F9" w:rsidTr="012A6611" w14:paraId="666C15E2" w14:textId="77777777">
        <w:trPr>
          <w:trHeight w:val="300"/>
          <w:jc w:val="center"/>
        </w:trPr>
        <w:tc>
          <w:tcPr>
            <w:tcW w:w="9138" w:type="dxa"/>
            <w:gridSpan w:val="25"/>
            <w:shd w:val="clear" w:color="auto" w:fill="D9D9D9" w:themeFill="background1" w:themeFillShade="D9"/>
            <w:tcMar/>
          </w:tcPr>
          <w:p w:rsidRPr="00FC5907" w:rsidR="002871F9" w:rsidP="00480DBE" w:rsidRDefault="002871F9" w14:paraId="44A3EB44" w14:textId="77777777">
            <w:pPr>
              <w:rPr>
                <w:rFonts w:ascii="Arial" w:hAnsi="Arial" w:cs="Arial"/>
                <w:b/>
                <w:sz w:val="14"/>
                <w:szCs w:val="14"/>
              </w:rPr>
            </w:pPr>
            <w:r w:rsidRPr="00FC5907">
              <w:rPr>
                <w:rFonts w:ascii="Arial" w:hAnsi="Arial" w:cs="Arial"/>
                <w:b/>
                <w:sz w:val="14"/>
                <w:szCs w:val="14"/>
              </w:rPr>
              <w:t>Domicilio para oír y recibir notificaciones</w:t>
            </w:r>
          </w:p>
        </w:tc>
      </w:tr>
      <w:tr w:rsidRPr="00FC5907" w:rsidR="002871F9" w:rsidTr="012A6611" w14:paraId="422A56E8" w14:textId="77777777">
        <w:trPr>
          <w:trHeight w:val="300"/>
          <w:jc w:val="center"/>
        </w:trPr>
        <w:tc>
          <w:tcPr>
            <w:tcW w:w="1020" w:type="dxa"/>
            <w:gridSpan w:val="3"/>
            <w:tcBorders>
              <w:top w:val="single" w:color="auto" w:sz="4" w:space="0"/>
              <w:bottom w:val="single" w:color="auto" w:sz="4" w:space="0"/>
              <w:right w:val="single" w:color="auto" w:sz="4" w:space="0"/>
            </w:tcBorders>
            <w:shd w:val="clear" w:color="auto" w:fill="auto"/>
            <w:tcMar/>
            <w:vAlign w:val="center"/>
          </w:tcPr>
          <w:p w:rsidRPr="00FC5907" w:rsidR="002871F9" w:rsidP="00480DBE" w:rsidRDefault="002871F9" w14:paraId="5B527ACA" w14:textId="77777777">
            <w:pPr>
              <w:rPr>
                <w:rFonts w:ascii="Arial" w:hAnsi="Arial" w:cs="Arial"/>
                <w:sz w:val="14"/>
                <w:szCs w:val="14"/>
              </w:rPr>
            </w:pPr>
            <w:r w:rsidRPr="00FC5907">
              <w:rPr>
                <w:rFonts w:ascii="Arial" w:hAnsi="Arial" w:eastAsia="Times New Roman" w:cs="Arial"/>
                <w:color w:val="000000"/>
                <w:sz w:val="14"/>
                <w:szCs w:val="14"/>
                <w:lang w:eastAsia="es-MX"/>
              </w:rPr>
              <w:t>No aplica</w:t>
            </w:r>
          </w:p>
        </w:tc>
        <w:tc>
          <w:tcPr>
            <w:tcW w:w="1385" w:type="dxa"/>
            <w:gridSpan w:val="5"/>
            <w:tcBorders>
              <w:top w:val="single" w:color="auto" w:sz="4" w:space="0"/>
              <w:left w:val="single" w:color="auto" w:sz="4" w:space="0"/>
              <w:bottom w:val="single" w:color="auto" w:sz="4" w:space="0"/>
              <w:right w:val="single" w:color="auto" w:sz="4" w:space="0"/>
            </w:tcBorders>
            <w:shd w:val="clear" w:color="auto" w:fill="auto"/>
            <w:tcMar/>
            <w:vAlign w:val="center"/>
          </w:tcPr>
          <w:p w:rsidRPr="00FC5907" w:rsidR="002871F9" w:rsidP="00480DBE" w:rsidRDefault="002871F9" w14:paraId="3ABEB1D3" w14:textId="77777777">
            <w:pPr>
              <w:rPr>
                <w:rFonts w:ascii="Arial" w:hAnsi="Arial" w:cs="Arial"/>
                <w:sz w:val="14"/>
                <w:szCs w:val="14"/>
              </w:rPr>
            </w:pPr>
            <w:r w:rsidRPr="00FC5907">
              <w:rPr>
                <w:rFonts w:ascii="Arial" w:hAnsi="Arial" w:cs="Arial"/>
                <w:sz w:val="14"/>
                <w:szCs w:val="14"/>
              </w:rPr>
              <w:t>Calle y No. exterior e interior</w:t>
            </w:r>
          </w:p>
        </w:tc>
        <w:tc>
          <w:tcPr>
            <w:tcW w:w="5455" w:type="dxa"/>
            <w:gridSpan w:val="14"/>
            <w:tcBorders>
              <w:top w:val="single" w:color="auto" w:sz="4" w:space="0"/>
              <w:left w:val="single" w:color="auto" w:sz="4" w:space="0"/>
              <w:bottom w:val="single" w:color="auto" w:sz="4" w:space="0"/>
              <w:right w:val="single" w:color="auto" w:sz="4" w:space="0"/>
            </w:tcBorders>
            <w:shd w:val="clear" w:color="auto" w:fill="auto"/>
            <w:tcMar/>
            <w:vAlign w:val="center"/>
          </w:tcPr>
          <w:p w:rsidRPr="00FC5907" w:rsidR="002871F9" w:rsidP="00480DBE" w:rsidRDefault="002871F9" w14:paraId="4AB7DF89" w14:textId="77777777">
            <w:pPr>
              <w:jc w:val="both"/>
              <w:rPr>
                <w:rFonts w:ascii="Arial" w:hAnsi="Arial" w:cs="Arial"/>
                <w:sz w:val="14"/>
                <w:szCs w:val="14"/>
              </w:rPr>
            </w:pPr>
            <w:r w:rsidRPr="00FC5907">
              <w:rPr>
                <w:rFonts w:ascii="Arial" w:hAnsi="Arial" w:cs="Arial"/>
                <w:sz w:val="14"/>
                <w:szCs w:val="14"/>
              </w:rPr>
              <w:t>Denominación o nombre completo, sin abreviaturas, de la vialidad en la que se ubique el domicilio para oír o recibir notificaciones, así como el número exterior o interior que corresponde a dicho domicilio</w:t>
            </w:r>
            <w:r w:rsidRPr="00FC5907" w:rsidR="00555B28">
              <w:rPr>
                <w:rFonts w:ascii="Arial" w:hAnsi="Arial" w:cs="Arial"/>
                <w:sz w:val="14"/>
                <w:szCs w:val="14"/>
              </w:rPr>
              <w:t>.</w:t>
            </w:r>
          </w:p>
        </w:tc>
        <w:tc>
          <w:tcPr>
            <w:tcW w:w="1278" w:type="dxa"/>
            <w:gridSpan w:val="3"/>
            <w:tcBorders>
              <w:top w:val="single" w:color="auto" w:sz="4" w:space="0"/>
              <w:left w:val="single" w:color="auto" w:sz="4" w:space="0"/>
              <w:bottom w:val="single" w:color="auto" w:sz="4" w:space="0"/>
            </w:tcBorders>
            <w:shd w:val="clear" w:color="auto" w:fill="auto"/>
            <w:tcMar/>
            <w:vAlign w:val="center"/>
          </w:tcPr>
          <w:p w:rsidRPr="00FC5907" w:rsidR="002871F9" w:rsidP="00480DBE" w:rsidRDefault="002871F9" w14:paraId="71A539F4" w14:textId="77777777">
            <w:pPr>
              <w:jc w:val="center"/>
              <w:rPr>
                <w:rFonts w:ascii="Arial" w:hAnsi="Arial" w:cs="Arial"/>
              </w:rPr>
            </w:pPr>
            <w:r w:rsidRPr="00FC5907">
              <w:rPr>
                <w:rFonts w:ascii="Arial" w:hAnsi="Arial" w:eastAsia="Times New Roman" w:cs="Arial"/>
                <w:color w:val="000000"/>
                <w:sz w:val="14"/>
                <w:szCs w:val="14"/>
                <w:lang w:eastAsia="es-MX"/>
              </w:rPr>
              <w:t>No aplica</w:t>
            </w:r>
          </w:p>
        </w:tc>
      </w:tr>
      <w:tr w:rsidRPr="00FC5907" w:rsidR="002871F9" w:rsidTr="012A6611" w14:paraId="304C1D21" w14:textId="77777777">
        <w:trPr>
          <w:trHeight w:val="300"/>
          <w:jc w:val="center"/>
        </w:trPr>
        <w:tc>
          <w:tcPr>
            <w:tcW w:w="1020" w:type="dxa"/>
            <w:gridSpan w:val="3"/>
            <w:tcBorders>
              <w:top w:val="single" w:color="auto" w:sz="4" w:space="0"/>
              <w:bottom w:val="single" w:color="auto" w:sz="4" w:space="0"/>
              <w:right w:val="single" w:color="auto" w:sz="4" w:space="0"/>
            </w:tcBorders>
            <w:shd w:val="clear" w:color="auto" w:fill="auto"/>
            <w:tcMar/>
            <w:vAlign w:val="center"/>
          </w:tcPr>
          <w:p w:rsidRPr="00FC5907" w:rsidR="002871F9" w:rsidP="00480DBE" w:rsidRDefault="002871F9" w14:paraId="259B8BCC" w14:textId="77777777">
            <w:pPr>
              <w:rPr>
                <w:rFonts w:ascii="Arial" w:hAnsi="Arial" w:cs="Arial"/>
                <w:sz w:val="14"/>
                <w:szCs w:val="14"/>
              </w:rPr>
            </w:pPr>
            <w:r w:rsidRPr="00FC5907">
              <w:rPr>
                <w:rFonts w:ascii="Arial" w:hAnsi="Arial" w:eastAsia="Times New Roman" w:cs="Arial"/>
                <w:color w:val="000000"/>
                <w:sz w:val="14"/>
                <w:szCs w:val="14"/>
                <w:lang w:eastAsia="es-MX"/>
              </w:rPr>
              <w:t>No aplica</w:t>
            </w:r>
          </w:p>
        </w:tc>
        <w:tc>
          <w:tcPr>
            <w:tcW w:w="1385" w:type="dxa"/>
            <w:gridSpan w:val="5"/>
            <w:tcBorders>
              <w:top w:val="single" w:color="auto" w:sz="4" w:space="0"/>
              <w:left w:val="single" w:color="auto" w:sz="4" w:space="0"/>
              <w:bottom w:val="single" w:color="auto" w:sz="4" w:space="0"/>
              <w:right w:val="single" w:color="auto" w:sz="4" w:space="0"/>
            </w:tcBorders>
            <w:shd w:val="clear" w:color="auto" w:fill="auto"/>
            <w:tcMar/>
            <w:vAlign w:val="center"/>
          </w:tcPr>
          <w:p w:rsidRPr="00FC5907" w:rsidR="002871F9" w:rsidP="00480DBE" w:rsidRDefault="002871F9" w14:paraId="04B3BE13" w14:textId="77777777">
            <w:pPr>
              <w:rPr>
                <w:rFonts w:ascii="Arial" w:hAnsi="Arial" w:cs="Arial"/>
                <w:sz w:val="14"/>
                <w:szCs w:val="14"/>
              </w:rPr>
            </w:pPr>
            <w:r w:rsidRPr="00FC5907">
              <w:rPr>
                <w:rFonts w:ascii="Arial" w:hAnsi="Arial" w:cs="Arial"/>
                <w:sz w:val="14"/>
                <w:szCs w:val="14"/>
              </w:rPr>
              <w:t>Colonia</w:t>
            </w:r>
          </w:p>
        </w:tc>
        <w:tc>
          <w:tcPr>
            <w:tcW w:w="5455" w:type="dxa"/>
            <w:gridSpan w:val="14"/>
            <w:tcBorders>
              <w:top w:val="single" w:color="auto" w:sz="4" w:space="0"/>
              <w:left w:val="single" w:color="auto" w:sz="4" w:space="0"/>
              <w:bottom w:val="single" w:color="auto" w:sz="4" w:space="0"/>
              <w:right w:val="single" w:color="auto" w:sz="4" w:space="0"/>
            </w:tcBorders>
            <w:shd w:val="clear" w:color="auto" w:fill="auto"/>
            <w:tcMar/>
            <w:vAlign w:val="center"/>
          </w:tcPr>
          <w:p w:rsidRPr="00FC5907" w:rsidR="002871F9" w:rsidP="00480DBE" w:rsidRDefault="002871F9" w14:paraId="6DD676E9" w14:textId="77777777">
            <w:pPr>
              <w:jc w:val="both"/>
              <w:rPr>
                <w:rFonts w:ascii="Arial" w:hAnsi="Arial" w:cs="Arial"/>
                <w:sz w:val="14"/>
                <w:szCs w:val="14"/>
              </w:rPr>
            </w:pPr>
            <w:r w:rsidRPr="00FC5907">
              <w:rPr>
                <w:rFonts w:ascii="Arial" w:hAnsi="Arial" w:cs="Arial"/>
                <w:sz w:val="14"/>
                <w:szCs w:val="14"/>
              </w:rPr>
              <w:t>Denominación o nombre completo, sin abreviaturas, de la localidad o asentamiento humano que corresponda al domicilio para oír o recibir notificaciones.</w:t>
            </w:r>
          </w:p>
        </w:tc>
        <w:tc>
          <w:tcPr>
            <w:tcW w:w="1278" w:type="dxa"/>
            <w:gridSpan w:val="3"/>
            <w:tcBorders>
              <w:top w:val="single" w:color="auto" w:sz="4" w:space="0"/>
              <w:left w:val="single" w:color="auto" w:sz="4" w:space="0"/>
              <w:bottom w:val="single" w:color="auto" w:sz="4" w:space="0"/>
            </w:tcBorders>
            <w:shd w:val="clear" w:color="auto" w:fill="auto"/>
            <w:tcMar/>
            <w:vAlign w:val="center"/>
          </w:tcPr>
          <w:p w:rsidRPr="00FC5907" w:rsidR="002871F9" w:rsidP="00480DBE" w:rsidRDefault="002871F9" w14:paraId="0E543537" w14:textId="77777777">
            <w:pPr>
              <w:jc w:val="center"/>
              <w:rPr>
                <w:rFonts w:ascii="Arial" w:hAnsi="Arial" w:cs="Arial"/>
              </w:rPr>
            </w:pPr>
            <w:r w:rsidRPr="00FC5907">
              <w:rPr>
                <w:rFonts w:ascii="Arial" w:hAnsi="Arial" w:eastAsia="Times New Roman" w:cs="Arial"/>
                <w:color w:val="000000"/>
                <w:sz w:val="14"/>
                <w:szCs w:val="14"/>
                <w:lang w:eastAsia="es-MX"/>
              </w:rPr>
              <w:t>No aplica</w:t>
            </w:r>
          </w:p>
        </w:tc>
      </w:tr>
      <w:tr w:rsidRPr="00FC5907" w:rsidR="002871F9" w:rsidTr="012A6611" w14:paraId="0457E014" w14:textId="77777777">
        <w:trPr>
          <w:trHeight w:val="300"/>
          <w:jc w:val="center"/>
        </w:trPr>
        <w:tc>
          <w:tcPr>
            <w:tcW w:w="1020" w:type="dxa"/>
            <w:gridSpan w:val="3"/>
            <w:tcBorders>
              <w:top w:val="single" w:color="auto" w:sz="4" w:space="0"/>
              <w:bottom w:val="single" w:color="auto" w:sz="4" w:space="0"/>
              <w:right w:val="single" w:color="auto" w:sz="4" w:space="0"/>
            </w:tcBorders>
            <w:shd w:val="clear" w:color="auto" w:fill="auto"/>
            <w:tcMar/>
            <w:vAlign w:val="center"/>
          </w:tcPr>
          <w:p w:rsidRPr="00FC5907" w:rsidR="002871F9" w:rsidP="00480DBE" w:rsidRDefault="002871F9" w14:paraId="563CD5E6" w14:textId="77777777">
            <w:pPr>
              <w:rPr>
                <w:rFonts w:ascii="Arial" w:hAnsi="Arial" w:cs="Arial"/>
                <w:sz w:val="14"/>
                <w:szCs w:val="14"/>
              </w:rPr>
            </w:pPr>
            <w:r w:rsidRPr="00FC5907">
              <w:rPr>
                <w:rFonts w:ascii="Arial" w:hAnsi="Arial" w:eastAsia="Times New Roman" w:cs="Arial"/>
                <w:color w:val="000000"/>
                <w:sz w:val="14"/>
                <w:szCs w:val="14"/>
                <w:lang w:eastAsia="es-MX"/>
              </w:rPr>
              <w:t>No aplica</w:t>
            </w:r>
          </w:p>
        </w:tc>
        <w:tc>
          <w:tcPr>
            <w:tcW w:w="1385" w:type="dxa"/>
            <w:gridSpan w:val="5"/>
            <w:tcBorders>
              <w:top w:val="single" w:color="auto" w:sz="4" w:space="0"/>
              <w:left w:val="single" w:color="auto" w:sz="4" w:space="0"/>
              <w:bottom w:val="single" w:color="auto" w:sz="4" w:space="0"/>
              <w:right w:val="single" w:color="auto" w:sz="4" w:space="0"/>
            </w:tcBorders>
            <w:shd w:val="clear" w:color="auto" w:fill="auto"/>
            <w:tcMar/>
            <w:vAlign w:val="center"/>
          </w:tcPr>
          <w:p w:rsidRPr="00FC5907" w:rsidR="002871F9" w:rsidP="00480DBE" w:rsidRDefault="002871F9" w14:paraId="7990424B" w14:textId="77777777">
            <w:pPr>
              <w:rPr>
                <w:rFonts w:ascii="Arial" w:hAnsi="Arial" w:cs="Arial"/>
                <w:sz w:val="14"/>
                <w:szCs w:val="14"/>
              </w:rPr>
            </w:pPr>
            <w:r w:rsidRPr="00FC5907">
              <w:rPr>
                <w:rFonts w:ascii="Arial" w:hAnsi="Arial" w:cs="Arial"/>
                <w:sz w:val="14"/>
                <w:szCs w:val="14"/>
              </w:rPr>
              <w:t>Demarcación Territorial o Municipio</w:t>
            </w:r>
          </w:p>
        </w:tc>
        <w:tc>
          <w:tcPr>
            <w:tcW w:w="5455" w:type="dxa"/>
            <w:gridSpan w:val="14"/>
            <w:tcBorders>
              <w:top w:val="single" w:color="auto" w:sz="4" w:space="0"/>
              <w:left w:val="single" w:color="auto" w:sz="4" w:space="0"/>
              <w:bottom w:val="single" w:color="auto" w:sz="4" w:space="0"/>
              <w:right w:val="single" w:color="auto" w:sz="4" w:space="0"/>
            </w:tcBorders>
            <w:shd w:val="clear" w:color="auto" w:fill="auto"/>
            <w:tcMar/>
            <w:vAlign w:val="center"/>
          </w:tcPr>
          <w:p w:rsidRPr="00FC5907" w:rsidR="002871F9" w:rsidP="00480DBE" w:rsidRDefault="002871F9" w14:paraId="0F9C3C90" w14:textId="77777777">
            <w:pPr>
              <w:jc w:val="both"/>
              <w:rPr>
                <w:rFonts w:ascii="Arial" w:hAnsi="Arial" w:cs="Arial"/>
                <w:sz w:val="14"/>
                <w:szCs w:val="14"/>
              </w:rPr>
            </w:pPr>
            <w:r w:rsidRPr="00FC5907">
              <w:rPr>
                <w:rFonts w:ascii="Arial" w:hAnsi="Arial" w:cs="Arial"/>
                <w:sz w:val="14"/>
                <w:szCs w:val="14"/>
              </w:rPr>
              <w:t>Nombre completo, sin abreviaturas, del municipio, alcaldía o demarcación territorial que corresponda al domicilio para oír o recibir notificaciones.</w:t>
            </w:r>
          </w:p>
        </w:tc>
        <w:tc>
          <w:tcPr>
            <w:tcW w:w="1278" w:type="dxa"/>
            <w:gridSpan w:val="3"/>
            <w:tcBorders>
              <w:top w:val="single" w:color="auto" w:sz="4" w:space="0"/>
              <w:left w:val="single" w:color="auto" w:sz="4" w:space="0"/>
              <w:bottom w:val="single" w:color="auto" w:sz="4" w:space="0"/>
            </w:tcBorders>
            <w:shd w:val="clear" w:color="auto" w:fill="auto"/>
            <w:tcMar/>
            <w:vAlign w:val="center"/>
          </w:tcPr>
          <w:p w:rsidRPr="00FC5907" w:rsidR="002871F9" w:rsidP="00480DBE" w:rsidRDefault="002871F9" w14:paraId="54B3C7C0" w14:textId="77777777">
            <w:pPr>
              <w:jc w:val="center"/>
              <w:rPr>
                <w:rFonts w:ascii="Arial" w:hAnsi="Arial" w:cs="Arial"/>
              </w:rPr>
            </w:pPr>
            <w:r w:rsidRPr="00FC5907">
              <w:rPr>
                <w:rFonts w:ascii="Arial" w:hAnsi="Arial" w:eastAsia="Times New Roman" w:cs="Arial"/>
                <w:color w:val="000000"/>
                <w:sz w:val="14"/>
                <w:szCs w:val="14"/>
                <w:lang w:eastAsia="es-MX"/>
              </w:rPr>
              <w:t>No aplica</w:t>
            </w:r>
          </w:p>
        </w:tc>
      </w:tr>
      <w:tr w:rsidRPr="00FC5907" w:rsidR="002871F9" w:rsidTr="012A6611" w14:paraId="6178774E" w14:textId="77777777">
        <w:trPr>
          <w:trHeight w:val="300"/>
          <w:jc w:val="center"/>
        </w:trPr>
        <w:tc>
          <w:tcPr>
            <w:tcW w:w="1020" w:type="dxa"/>
            <w:gridSpan w:val="3"/>
            <w:tcBorders>
              <w:top w:val="single" w:color="auto" w:sz="4" w:space="0"/>
              <w:bottom w:val="single" w:color="auto" w:sz="4" w:space="0"/>
              <w:right w:val="single" w:color="auto" w:sz="4" w:space="0"/>
            </w:tcBorders>
            <w:shd w:val="clear" w:color="auto" w:fill="auto"/>
            <w:tcMar/>
            <w:vAlign w:val="center"/>
          </w:tcPr>
          <w:p w:rsidRPr="00FC5907" w:rsidR="002871F9" w:rsidP="00480DBE" w:rsidRDefault="002871F9" w14:paraId="30AC4319" w14:textId="77777777">
            <w:pPr>
              <w:rPr>
                <w:rFonts w:ascii="Arial" w:hAnsi="Arial" w:cs="Arial"/>
                <w:sz w:val="14"/>
                <w:szCs w:val="14"/>
              </w:rPr>
            </w:pPr>
            <w:r w:rsidRPr="00FC5907">
              <w:rPr>
                <w:rFonts w:ascii="Arial" w:hAnsi="Arial" w:eastAsia="Times New Roman" w:cs="Arial"/>
                <w:color w:val="000000"/>
                <w:sz w:val="14"/>
                <w:szCs w:val="14"/>
                <w:lang w:eastAsia="es-MX"/>
              </w:rPr>
              <w:t>No aplica</w:t>
            </w:r>
          </w:p>
        </w:tc>
        <w:tc>
          <w:tcPr>
            <w:tcW w:w="1385" w:type="dxa"/>
            <w:gridSpan w:val="5"/>
            <w:tcBorders>
              <w:top w:val="single" w:color="auto" w:sz="4" w:space="0"/>
              <w:left w:val="single" w:color="auto" w:sz="4" w:space="0"/>
              <w:bottom w:val="single" w:color="auto" w:sz="4" w:space="0"/>
              <w:right w:val="single" w:color="auto" w:sz="4" w:space="0"/>
            </w:tcBorders>
            <w:shd w:val="clear" w:color="auto" w:fill="auto"/>
            <w:tcMar/>
            <w:vAlign w:val="center"/>
          </w:tcPr>
          <w:p w:rsidRPr="00FC5907" w:rsidR="002871F9" w:rsidP="00480DBE" w:rsidRDefault="002871F9" w14:paraId="503331E8" w14:textId="77777777">
            <w:pPr>
              <w:rPr>
                <w:rFonts w:ascii="Arial" w:hAnsi="Arial" w:cs="Arial"/>
                <w:sz w:val="14"/>
                <w:szCs w:val="14"/>
              </w:rPr>
            </w:pPr>
            <w:r w:rsidRPr="00FC5907">
              <w:rPr>
                <w:rFonts w:ascii="Arial" w:hAnsi="Arial" w:cs="Arial"/>
                <w:sz w:val="14"/>
                <w:szCs w:val="14"/>
              </w:rPr>
              <w:t>Entidad Federativa</w:t>
            </w:r>
          </w:p>
        </w:tc>
        <w:tc>
          <w:tcPr>
            <w:tcW w:w="5455" w:type="dxa"/>
            <w:gridSpan w:val="14"/>
            <w:tcBorders>
              <w:top w:val="single" w:color="auto" w:sz="4" w:space="0"/>
              <w:left w:val="single" w:color="auto" w:sz="4" w:space="0"/>
              <w:bottom w:val="single" w:color="auto" w:sz="4" w:space="0"/>
              <w:right w:val="single" w:color="auto" w:sz="4" w:space="0"/>
            </w:tcBorders>
            <w:shd w:val="clear" w:color="auto" w:fill="auto"/>
            <w:tcMar/>
            <w:vAlign w:val="center"/>
          </w:tcPr>
          <w:p w:rsidRPr="00FC5907" w:rsidR="002871F9" w:rsidP="00480DBE" w:rsidRDefault="002871F9" w14:paraId="2EFDDF37" w14:textId="77777777">
            <w:pPr>
              <w:jc w:val="both"/>
              <w:rPr>
                <w:rFonts w:ascii="Arial" w:hAnsi="Arial" w:cs="Arial"/>
                <w:sz w:val="14"/>
                <w:szCs w:val="14"/>
              </w:rPr>
            </w:pPr>
            <w:r w:rsidRPr="00FC5907">
              <w:rPr>
                <w:rFonts w:ascii="Arial" w:hAnsi="Arial" w:cs="Arial"/>
                <w:sz w:val="14"/>
                <w:szCs w:val="14"/>
              </w:rPr>
              <w:t>Entidad federativa donde se encuentra el domicilio del representante legal.</w:t>
            </w:r>
          </w:p>
        </w:tc>
        <w:tc>
          <w:tcPr>
            <w:tcW w:w="1278" w:type="dxa"/>
            <w:gridSpan w:val="3"/>
            <w:tcBorders>
              <w:top w:val="single" w:color="auto" w:sz="4" w:space="0"/>
              <w:left w:val="single" w:color="auto" w:sz="4" w:space="0"/>
              <w:bottom w:val="single" w:color="auto" w:sz="4" w:space="0"/>
            </w:tcBorders>
            <w:shd w:val="clear" w:color="auto" w:fill="auto"/>
            <w:tcMar/>
            <w:vAlign w:val="center"/>
          </w:tcPr>
          <w:p w:rsidRPr="00FC5907" w:rsidR="002871F9" w:rsidP="00480DBE" w:rsidRDefault="002871F9" w14:paraId="13C3073F" w14:textId="77777777">
            <w:pPr>
              <w:jc w:val="center"/>
              <w:rPr>
                <w:rFonts w:ascii="Arial" w:hAnsi="Arial" w:cs="Arial"/>
              </w:rPr>
            </w:pPr>
            <w:r w:rsidRPr="00FC5907">
              <w:rPr>
                <w:rFonts w:ascii="Arial" w:hAnsi="Arial" w:eastAsia="Times New Roman" w:cs="Arial"/>
                <w:color w:val="000000"/>
                <w:sz w:val="14"/>
                <w:szCs w:val="14"/>
                <w:lang w:eastAsia="es-MX"/>
              </w:rPr>
              <w:t>No aplica</w:t>
            </w:r>
          </w:p>
        </w:tc>
      </w:tr>
      <w:tr w:rsidRPr="00FC5907" w:rsidR="002871F9" w:rsidTr="012A6611" w14:paraId="4B5EC9E3" w14:textId="77777777">
        <w:trPr>
          <w:trHeight w:val="300"/>
          <w:jc w:val="center"/>
        </w:trPr>
        <w:tc>
          <w:tcPr>
            <w:tcW w:w="1020" w:type="dxa"/>
            <w:gridSpan w:val="3"/>
            <w:tcBorders>
              <w:top w:val="single" w:color="auto" w:sz="4" w:space="0"/>
              <w:bottom w:val="single" w:color="auto" w:sz="4" w:space="0"/>
              <w:right w:val="single" w:color="auto" w:sz="4" w:space="0"/>
            </w:tcBorders>
            <w:shd w:val="clear" w:color="auto" w:fill="auto"/>
            <w:tcMar/>
            <w:vAlign w:val="center"/>
          </w:tcPr>
          <w:p w:rsidRPr="00FC5907" w:rsidR="002871F9" w:rsidP="00480DBE" w:rsidRDefault="002871F9" w14:paraId="3D0AF0B8" w14:textId="77777777">
            <w:pPr>
              <w:rPr>
                <w:rFonts w:ascii="Arial" w:hAnsi="Arial" w:cs="Arial"/>
                <w:sz w:val="14"/>
                <w:szCs w:val="14"/>
              </w:rPr>
            </w:pPr>
            <w:r w:rsidRPr="00FC5907">
              <w:rPr>
                <w:rFonts w:ascii="Arial" w:hAnsi="Arial" w:eastAsia="Times New Roman" w:cs="Arial"/>
                <w:color w:val="000000"/>
                <w:sz w:val="14"/>
                <w:szCs w:val="14"/>
                <w:lang w:eastAsia="es-MX"/>
              </w:rPr>
              <w:t>No aplica</w:t>
            </w:r>
          </w:p>
        </w:tc>
        <w:tc>
          <w:tcPr>
            <w:tcW w:w="1385" w:type="dxa"/>
            <w:gridSpan w:val="5"/>
            <w:tcBorders>
              <w:top w:val="single" w:color="auto" w:sz="4" w:space="0"/>
              <w:left w:val="single" w:color="auto" w:sz="4" w:space="0"/>
              <w:bottom w:val="single" w:color="auto" w:sz="4" w:space="0"/>
              <w:right w:val="single" w:color="auto" w:sz="4" w:space="0"/>
            </w:tcBorders>
            <w:shd w:val="clear" w:color="auto" w:fill="auto"/>
            <w:tcMar/>
            <w:vAlign w:val="center"/>
          </w:tcPr>
          <w:p w:rsidRPr="00FC5907" w:rsidR="002871F9" w:rsidP="00480DBE" w:rsidRDefault="002871F9" w14:paraId="5821AD12" w14:textId="77777777">
            <w:pPr>
              <w:rPr>
                <w:rFonts w:ascii="Arial" w:hAnsi="Arial" w:cs="Arial"/>
                <w:sz w:val="14"/>
                <w:szCs w:val="14"/>
              </w:rPr>
            </w:pPr>
            <w:r w:rsidRPr="00FC5907">
              <w:rPr>
                <w:rFonts w:ascii="Arial" w:hAnsi="Arial" w:cs="Arial"/>
                <w:sz w:val="14"/>
                <w:szCs w:val="14"/>
              </w:rPr>
              <w:t>Código Postal</w:t>
            </w:r>
          </w:p>
        </w:tc>
        <w:tc>
          <w:tcPr>
            <w:tcW w:w="5455" w:type="dxa"/>
            <w:gridSpan w:val="14"/>
            <w:tcBorders>
              <w:top w:val="single" w:color="auto" w:sz="4" w:space="0"/>
              <w:left w:val="single" w:color="auto" w:sz="4" w:space="0"/>
              <w:bottom w:val="single" w:color="auto" w:sz="4" w:space="0"/>
              <w:right w:val="single" w:color="auto" w:sz="4" w:space="0"/>
            </w:tcBorders>
            <w:shd w:val="clear" w:color="auto" w:fill="auto"/>
            <w:tcMar/>
            <w:vAlign w:val="center"/>
          </w:tcPr>
          <w:p w:rsidRPr="00FC5907" w:rsidR="002871F9" w:rsidP="00480DBE" w:rsidRDefault="002871F9" w14:paraId="2DC18DAD" w14:textId="77777777">
            <w:pPr>
              <w:jc w:val="both"/>
              <w:rPr>
                <w:rFonts w:ascii="Arial" w:hAnsi="Arial" w:cs="Arial"/>
                <w:sz w:val="14"/>
                <w:szCs w:val="14"/>
              </w:rPr>
            </w:pPr>
            <w:r w:rsidRPr="00FC5907">
              <w:rPr>
                <w:rFonts w:ascii="Arial" w:hAnsi="Arial" w:cs="Arial"/>
                <w:sz w:val="14"/>
                <w:szCs w:val="14"/>
              </w:rPr>
              <w:t>Número completo del código postal que corresponda al domicilio para oír o recibir notificaciones.</w:t>
            </w:r>
          </w:p>
        </w:tc>
        <w:tc>
          <w:tcPr>
            <w:tcW w:w="1278" w:type="dxa"/>
            <w:gridSpan w:val="3"/>
            <w:tcBorders>
              <w:top w:val="single" w:color="auto" w:sz="4" w:space="0"/>
              <w:left w:val="single" w:color="auto" w:sz="4" w:space="0"/>
              <w:bottom w:val="single" w:color="auto" w:sz="4" w:space="0"/>
            </w:tcBorders>
            <w:shd w:val="clear" w:color="auto" w:fill="auto"/>
            <w:tcMar/>
            <w:vAlign w:val="center"/>
          </w:tcPr>
          <w:p w:rsidRPr="00FC5907" w:rsidR="002871F9" w:rsidP="00480DBE" w:rsidRDefault="002871F9" w14:paraId="04E2B153" w14:textId="77777777">
            <w:pPr>
              <w:jc w:val="center"/>
              <w:rPr>
                <w:rFonts w:ascii="Arial" w:hAnsi="Arial" w:cs="Arial"/>
              </w:rPr>
            </w:pPr>
            <w:r w:rsidRPr="00FC5907">
              <w:rPr>
                <w:rFonts w:ascii="Arial" w:hAnsi="Arial" w:eastAsia="Times New Roman" w:cs="Arial"/>
                <w:color w:val="000000"/>
                <w:sz w:val="14"/>
                <w:szCs w:val="14"/>
                <w:lang w:eastAsia="es-MX"/>
              </w:rPr>
              <w:t>No aplica</w:t>
            </w:r>
          </w:p>
        </w:tc>
      </w:tr>
      <w:tr w:rsidRPr="00FC5907" w:rsidR="002871F9" w:rsidTr="012A6611" w14:paraId="567CF61C" w14:textId="77777777">
        <w:trPr>
          <w:trHeight w:val="300"/>
          <w:jc w:val="center"/>
        </w:trPr>
        <w:tc>
          <w:tcPr>
            <w:tcW w:w="1020" w:type="dxa"/>
            <w:gridSpan w:val="3"/>
            <w:tcBorders>
              <w:top w:val="single" w:color="auto" w:sz="4" w:space="0"/>
              <w:bottom w:val="single" w:color="auto" w:sz="4" w:space="0"/>
              <w:right w:val="single" w:color="auto" w:sz="4" w:space="0"/>
            </w:tcBorders>
            <w:shd w:val="clear" w:color="auto" w:fill="auto"/>
            <w:tcMar/>
            <w:vAlign w:val="center"/>
          </w:tcPr>
          <w:p w:rsidRPr="00FC5907" w:rsidR="002871F9" w:rsidP="00480DBE" w:rsidRDefault="002871F9" w14:paraId="45952F15" w14:textId="77777777">
            <w:pPr>
              <w:rPr>
                <w:rFonts w:ascii="Arial" w:hAnsi="Arial" w:cs="Arial"/>
                <w:sz w:val="14"/>
                <w:szCs w:val="14"/>
              </w:rPr>
            </w:pPr>
            <w:r w:rsidRPr="00FC5907">
              <w:rPr>
                <w:rFonts w:ascii="Arial" w:hAnsi="Arial" w:eastAsia="Times New Roman" w:cs="Arial"/>
                <w:color w:val="000000"/>
                <w:sz w:val="14"/>
                <w:szCs w:val="14"/>
                <w:lang w:eastAsia="es-MX"/>
              </w:rPr>
              <w:t>No aplica</w:t>
            </w:r>
          </w:p>
        </w:tc>
        <w:tc>
          <w:tcPr>
            <w:tcW w:w="1385" w:type="dxa"/>
            <w:gridSpan w:val="5"/>
            <w:tcBorders>
              <w:top w:val="single" w:color="auto" w:sz="4" w:space="0"/>
              <w:left w:val="single" w:color="auto" w:sz="4" w:space="0"/>
              <w:bottom w:val="single" w:color="auto" w:sz="4" w:space="0"/>
              <w:right w:val="single" w:color="auto" w:sz="4" w:space="0"/>
            </w:tcBorders>
            <w:shd w:val="clear" w:color="auto" w:fill="auto"/>
            <w:tcMar/>
            <w:vAlign w:val="center"/>
          </w:tcPr>
          <w:p w:rsidRPr="00FC5907" w:rsidR="002871F9" w:rsidP="00480DBE" w:rsidRDefault="002871F9" w14:paraId="6E13E9CA" w14:textId="77777777">
            <w:pPr>
              <w:rPr>
                <w:rFonts w:ascii="Arial" w:hAnsi="Arial" w:cs="Arial"/>
                <w:sz w:val="14"/>
                <w:szCs w:val="14"/>
              </w:rPr>
            </w:pPr>
            <w:r w:rsidRPr="00FC5907">
              <w:rPr>
                <w:rFonts w:ascii="Arial" w:hAnsi="Arial" w:cs="Arial"/>
                <w:sz w:val="14"/>
                <w:szCs w:val="14"/>
              </w:rPr>
              <w:t>Correo electrónico</w:t>
            </w:r>
          </w:p>
        </w:tc>
        <w:tc>
          <w:tcPr>
            <w:tcW w:w="5455" w:type="dxa"/>
            <w:gridSpan w:val="14"/>
            <w:tcBorders>
              <w:top w:val="single" w:color="auto" w:sz="4" w:space="0"/>
              <w:left w:val="single" w:color="auto" w:sz="4" w:space="0"/>
              <w:bottom w:val="single" w:color="auto" w:sz="4" w:space="0"/>
              <w:right w:val="single" w:color="auto" w:sz="4" w:space="0"/>
            </w:tcBorders>
            <w:shd w:val="clear" w:color="auto" w:fill="auto"/>
            <w:tcMar/>
            <w:vAlign w:val="center"/>
          </w:tcPr>
          <w:p w:rsidRPr="00FC5907" w:rsidR="002871F9" w:rsidP="00480DBE" w:rsidRDefault="002871F9" w14:paraId="3D93F176" w14:textId="77777777">
            <w:pPr>
              <w:jc w:val="both"/>
              <w:rPr>
                <w:rFonts w:ascii="Arial" w:hAnsi="Arial" w:cs="Arial"/>
                <w:sz w:val="14"/>
                <w:szCs w:val="14"/>
              </w:rPr>
            </w:pPr>
            <w:r w:rsidRPr="00FC5907">
              <w:rPr>
                <w:rFonts w:ascii="Arial" w:hAnsi="Arial" w:cs="Arial"/>
                <w:sz w:val="14"/>
                <w:szCs w:val="14"/>
              </w:rPr>
              <w:t>Dirección de una cuenta de correo electrónico, mediante la cual se puede enviar y recibir mensajes de datos y documentos electrónicos relacionados, a través de los dispositivos tecnológicos que permiten efectuar la transmisión y recepción de mensajes de datos y documentos electrónicos.</w:t>
            </w:r>
          </w:p>
        </w:tc>
        <w:tc>
          <w:tcPr>
            <w:tcW w:w="1278" w:type="dxa"/>
            <w:gridSpan w:val="3"/>
            <w:tcBorders>
              <w:top w:val="single" w:color="auto" w:sz="4" w:space="0"/>
              <w:left w:val="single" w:color="auto" w:sz="4" w:space="0"/>
              <w:bottom w:val="single" w:color="auto" w:sz="4" w:space="0"/>
            </w:tcBorders>
            <w:shd w:val="clear" w:color="auto" w:fill="auto"/>
            <w:tcMar/>
            <w:vAlign w:val="center"/>
          </w:tcPr>
          <w:p w:rsidRPr="00FC5907" w:rsidR="002871F9" w:rsidP="00480DBE" w:rsidRDefault="002871F9" w14:paraId="7EF47B65" w14:textId="77777777">
            <w:pPr>
              <w:jc w:val="center"/>
              <w:rPr>
                <w:rFonts w:ascii="Arial" w:hAnsi="Arial" w:cs="Arial"/>
              </w:rPr>
            </w:pPr>
            <w:r w:rsidRPr="00FC5907">
              <w:rPr>
                <w:rFonts w:ascii="Arial" w:hAnsi="Arial" w:eastAsia="Times New Roman" w:cs="Arial"/>
                <w:color w:val="000000"/>
                <w:sz w:val="14"/>
                <w:szCs w:val="14"/>
                <w:lang w:eastAsia="es-MX"/>
              </w:rPr>
              <w:t>No aplica</w:t>
            </w:r>
          </w:p>
        </w:tc>
      </w:tr>
      <w:tr w:rsidRPr="00FC5907" w:rsidR="002871F9" w:rsidTr="012A6611" w14:paraId="39436E57" w14:textId="77777777">
        <w:trPr>
          <w:trHeight w:val="300"/>
          <w:jc w:val="center"/>
        </w:trPr>
        <w:tc>
          <w:tcPr>
            <w:tcW w:w="1020" w:type="dxa"/>
            <w:gridSpan w:val="3"/>
            <w:tcBorders>
              <w:top w:val="single" w:color="auto" w:sz="4" w:space="0"/>
              <w:bottom w:val="single" w:color="auto" w:sz="4" w:space="0"/>
              <w:right w:val="single" w:color="auto" w:sz="4" w:space="0"/>
            </w:tcBorders>
            <w:shd w:val="clear" w:color="auto" w:fill="auto"/>
            <w:tcMar/>
            <w:vAlign w:val="center"/>
          </w:tcPr>
          <w:p w:rsidRPr="00FC5907" w:rsidR="002871F9" w:rsidP="00480DBE" w:rsidRDefault="002871F9" w14:paraId="221A60B2" w14:textId="77777777">
            <w:pPr>
              <w:rPr>
                <w:rFonts w:ascii="Arial" w:hAnsi="Arial" w:cs="Arial"/>
                <w:sz w:val="14"/>
                <w:szCs w:val="14"/>
              </w:rPr>
            </w:pPr>
            <w:r w:rsidRPr="00FC5907">
              <w:rPr>
                <w:rFonts w:ascii="Arial" w:hAnsi="Arial" w:eastAsia="Times New Roman" w:cs="Arial"/>
                <w:color w:val="000000"/>
                <w:sz w:val="14"/>
                <w:szCs w:val="14"/>
                <w:lang w:eastAsia="es-MX"/>
              </w:rPr>
              <w:t>No aplica</w:t>
            </w:r>
          </w:p>
        </w:tc>
        <w:tc>
          <w:tcPr>
            <w:tcW w:w="1385" w:type="dxa"/>
            <w:gridSpan w:val="5"/>
            <w:tcBorders>
              <w:top w:val="single" w:color="auto" w:sz="4" w:space="0"/>
              <w:left w:val="single" w:color="auto" w:sz="4" w:space="0"/>
              <w:bottom w:val="single" w:color="auto" w:sz="4" w:space="0"/>
              <w:right w:val="single" w:color="auto" w:sz="4" w:space="0"/>
            </w:tcBorders>
            <w:shd w:val="clear" w:color="auto" w:fill="auto"/>
            <w:tcMar/>
            <w:vAlign w:val="center"/>
          </w:tcPr>
          <w:p w:rsidRPr="00FC5907" w:rsidR="002871F9" w:rsidP="00480DBE" w:rsidRDefault="002871F9" w14:paraId="7E2ED295" w14:textId="77777777">
            <w:pPr>
              <w:rPr>
                <w:rFonts w:ascii="Arial" w:hAnsi="Arial" w:cs="Arial"/>
                <w:sz w:val="14"/>
                <w:szCs w:val="14"/>
              </w:rPr>
            </w:pPr>
            <w:r w:rsidRPr="00FC5907">
              <w:rPr>
                <w:rFonts w:ascii="Arial" w:hAnsi="Arial" w:cs="Arial"/>
                <w:sz w:val="14"/>
                <w:szCs w:val="14"/>
              </w:rPr>
              <w:t xml:space="preserve">Teléfono fijo </w:t>
            </w:r>
          </w:p>
        </w:tc>
        <w:tc>
          <w:tcPr>
            <w:tcW w:w="5455" w:type="dxa"/>
            <w:gridSpan w:val="14"/>
            <w:tcBorders>
              <w:top w:val="single" w:color="auto" w:sz="4" w:space="0"/>
              <w:left w:val="single" w:color="auto" w:sz="4" w:space="0"/>
              <w:bottom w:val="single" w:color="auto" w:sz="4" w:space="0"/>
              <w:right w:val="single" w:color="auto" w:sz="4" w:space="0"/>
            </w:tcBorders>
            <w:shd w:val="clear" w:color="auto" w:fill="auto"/>
            <w:tcMar/>
            <w:vAlign w:val="center"/>
          </w:tcPr>
          <w:p w:rsidRPr="00FC5907" w:rsidR="002871F9" w:rsidP="00480DBE" w:rsidRDefault="002871F9" w14:paraId="244ECE76" w14:textId="77777777">
            <w:pPr>
              <w:rPr>
                <w:rFonts w:ascii="Arial" w:hAnsi="Arial" w:cs="Arial"/>
                <w:sz w:val="14"/>
                <w:szCs w:val="14"/>
              </w:rPr>
            </w:pPr>
            <w:r w:rsidRPr="00FC5907">
              <w:rPr>
                <w:rFonts w:ascii="Arial" w:hAnsi="Arial" w:cs="Arial"/>
                <w:sz w:val="14"/>
                <w:szCs w:val="14"/>
              </w:rPr>
              <w:t>Número(s) telefónico(s) fijo a 10 dígitos del Representante Legal.</w:t>
            </w:r>
          </w:p>
        </w:tc>
        <w:tc>
          <w:tcPr>
            <w:tcW w:w="1278" w:type="dxa"/>
            <w:gridSpan w:val="3"/>
            <w:tcBorders>
              <w:top w:val="single" w:color="auto" w:sz="4" w:space="0"/>
              <w:left w:val="single" w:color="auto" w:sz="4" w:space="0"/>
              <w:bottom w:val="single" w:color="auto" w:sz="4" w:space="0"/>
            </w:tcBorders>
            <w:shd w:val="clear" w:color="auto" w:fill="auto"/>
            <w:tcMar/>
            <w:vAlign w:val="center"/>
          </w:tcPr>
          <w:p w:rsidRPr="00FC5907" w:rsidR="002871F9" w:rsidP="00480DBE" w:rsidRDefault="002871F9" w14:paraId="64CA97DF" w14:textId="77777777">
            <w:pPr>
              <w:jc w:val="center"/>
              <w:rPr>
                <w:rFonts w:ascii="Arial" w:hAnsi="Arial" w:cs="Arial"/>
              </w:rPr>
            </w:pPr>
            <w:r w:rsidRPr="00FC5907">
              <w:rPr>
                <w:rFonts w:ascii="Arial" w:hAnsi="Arial" w:eastAsia="Times New Roman" w:cs="Arial"/>
                <w:color w:val="000000"/>
                <w:sz w:val="14"/>
                <w:szCs w:val="14"/>
                <w:lang w:eastAsia="es-MX"/>
              </w:rPr>
              <w:t>No aplica</w:t>
            </w:r>
          </w:p>
        </w:tc>
      </w:tr>
      <w:tr w:rsidRPr="00FC5907" w:rsidR="002871F9" w:rsidTr="012A6611" w14:paraId="1F248A87" w14:textId="77777777">
        <w:trPr>
          <w:trHeight w:val="300"/>
          <w:jc w:val="center"/>
        </w:trPr>
        <w:tc>
          <w:tcPr>
            <w:tcW w:w="1020" w:type="dxa"/>
            <w:gridSpan w:val="3"/>
            <w:tcBorders>
              <w:top w:val="single" w:color="auto" w:sz="4" w:space="0"/>
              <w:bottom w:val="single" w:color="auto" w:sz="4" w:space="0"/>
              <w:right w:val="single" w:color="auto" w:sz="4" w:space="0"/>
            </w:tcBorders>
            <w:shd w:val="clear" w:color="auto" w:fill="auto"/>
            <w:tcMar/>
            <w:vAlign w:val="center"/>
          </w:tcPr>
          <w:p w:rsidRPr="00FC5907" w:rsidR="002871F9" w:rsidP="00480DBE" w:rsidRDefault="002871F9" w14:paraId="2395166C" w14:textId="77777777">
            <w:pPr>
              <w:rPr>
                <w:rFonts w:ascii="Arial" w:hAnsi="Arial" w:cs="Arial"/>
                <w:sz w:val="14"/>
                <w:szCs w:val="14"/>
              </w:rPr>
            </w:pPr>
            <w:r w:rsidRPr="00FC5907">
              <w:rPr>
                <w:rFonts w:ascii="Arial" w:hAnsi="Arial" w:eastAsia="Times New Roman" w:cs="Arial"/>
                <w:color w:val="000000"/>
                <w:sz w:val="14"/>
                <w:szCs w:val="14"/>
                <w:lang w:eastAsia="es-MX"/>
              </w:rPr>
              <w:t>No aplica</w:t>
            </w:r>
          </w:p>
        </w:tc>
        <w:tc>
          <w:tcPr>
            <w:tcW w:w="1385" w:type="dxa"/>
            <w:gridSpan w:val="5"/>
            <w:tcBorders>
              <w:top w:val="single" w:color="auto" w:sz="4" w:space="0"/>
              <w:left w:val="single" w:color="auto" w:sz="4" w:space="0"/>
              <w:bottom w:val="single" w:color="auto" w:sz="4" w:space="0"/>
              <w:right w:val="single" w:color="auto" w:sz="4" w:space="0"/>
            </w:tcBorders>
            <w:shd w:val="clear" w:color="auto" w:fill="auto"/>
            <w:tcMar/>
            <w:vAlign w:val="center"/>
          </w:tcPr>
          <w:p w:rsidRPr="00FC5907" w:rsidR="002871F9" w:rsidP="00480DBE" w:rsidRDefault="002871F9" w14:paraId="4EDBAA47" w14:textId="77777777">
            <w:pPr>
              <w:rPr>
                <w:rFonts w:ascii="Arial" w:hAnsi="Arial" w:cs="Arial"/>
                <w:sz w:val="14"/>
                <w:szCs w:val="14"/>
              </w:rPr>
            </w:pPr>
            <w:r w:rsidRPr="00FC5907">
              <w:rPr>
                <w:rFonts w:ascii="Arial" w:hAnsi="Arial" w:cs="Arial"/>
                <w:sz w:val="14"/>
                <w:szCs w:val="14"/>
              </w:rPr>
              <w:t>Teléfono celular</w:t>
            </w:r>
          </w:p>
        </w:tc>
        <w:tc>
          <w:tcPr>
            <w:tcW w:w="5455" w:type="dxa"/>
            <w:gridSpan w:val="14"/>
            <w:tcBorders>
              <w:top w:val="single" w:color="auto" w:sz="4" w:space="0"/>
              <w:left w:val="single" w:color="auto" w:sz="4" w:space="0"/>
              <w:bottom w:val="single" w:color="auto" w:sz="4" w:space="0"/>
              <w:right w:val="single" w:color="auto" w:sz="4" w:space="0"/>
            </w:tcBorders>
            <w:shd w:val="clear" w:color="auto" w:fill="auto"/>
            <w:tcMar/>
            <w:vAlign w:val="center"/>
          </w:tcPr>
          <w:p w:rsidRPr="00FC5907" w:rsidR="002871F9" w:rsidP="00480DBE" w:rsidRDefault="002871F9" w14:paraId="098AC9C9" w14:textId="77777777">
            <w:pPr>
              <w:rPr>
                <w:rFonts w:ascii="Arial" w:hAnsi="Arial" w:cs="Arial"/>
                <w:sz w:val="14"/>
                <w:szCs w:val="14"/>
              </w:rPr>
            </w:pPr>
            <w:r w:rsidRPr="00FC5907">
              <w:rPr>
                <w:rFonts w:ascii="Arial" w:hAnsi="Arial" w:cs="Arial"/>
                <w:sz w:val="14"/>
                <w:szCs w:val="14"/>
              </w:rPr>
              <w:t>Número(s) telefónico(s) celular a 10 dígitos del Representante Legal.</w:t>
            </w:r>
          </w:p>
        </w:tc>
        <w:tc>
          <w:tcPr>
            <w:tcW w:w="1278" w:type="dxa"/>
            <w:gridSpan w:val="3"/>
            <w:tcBorders>
              <w:top w:val="single" w:color="auto" w:sz="4" w:space="0"/>
              <w:left w:val="single" w:color="auto" w:sz="4" w:space="0"/>
              <w:bottom w:val="single" w:color="auto" w:sz="4" w:space="0"/>
            </w:tcBorders>
            <w:shd w:val="clear" w:color="auto" w:fill="auto"/>
            <w:tcMar/>
            <w:vAlign w:val="center"/>
          </w:tcPr>
          <w:p w:rsidRPr="00FC5907" w:rsidR="002871F9" w:rsidP="00480DBE" w:rsidRDefault="002871F9" w14:paraId="6FECCFCA" w14:textId="77777777">
            <w:pPr>
              <w:jc w:val="center"/>
              <w:rPr>
                <w:rFonts w:ascii="Arial" w:hAnsi="Arial" w:cs="Arial"/>
              </w:rPr>
            </w:pPr>
            <w:r w:rsidRPr="00FC5907">
              <w:rPr>
                <w:rFonts w:ascii="Arial" w:hAnsi="Arial" w:eastAsia="Times New Roman" w:cs="Arial"/>
                <w:color w:val="000000"/>
                <w:sz w:val="14"/>
                <w:szCs w:val="14"/>
                <w:lang w:eastAsia="es-MX"/>
              </w:rPr>
              <w:t>No aplica</w:t>
            </w:r>
          </w:p>
        </w:tc>
      </w:tr>
      <w:tr w:rsidRPr="00FC5907" w:rsidR="002871F9" w:rsidTr="012A6611" w14:paraId="657A8E2A" w14:textId="77777777">
        <w:trPr>
          <w:trHeight w:val="300"/>
          <w:jc w:val="center"/>
        </w:trPr>
        <w:tc>
          <w:tcPr>
            <w:tcW w:w="9138" w:type="dxa"/>
            <w:gridSpan w:val="25"/>
            <w:shd w:val="clear" w:color="auto" w:fill="D9D9D9" w:themeFill="background1" w:themeFillShade="D9"/>
            <w:tcMar/>
          </w:tcPr>
          <w:p w:rsidRPr="00FC5907" w:rsidR="002871F9" w:rsidP="00480DBE" w:rsidRDefault="002871F9" w14:paraId="1F2884B8" w14:textId="77777777">
            <w:pPr>
              <w:rPr>
                <w:rFonts w:ascii="Arial" w:hAnsi="Arial" w:cs="Arial"/>
                <w:sz w:val="14"/>
                <w:szCs w:val="14"/>
              </w:rPr>
            </w:pPr>
            <w:r w:rsidRPr="00FC5907">
              <w:rPr>
                <w:rFonts w:ascii="Arial" w:hAnsi="Arial" w:cs="Arial"/>
                <w:b/>
                <w:noProof/>
                <w:color w:val="000000" w:themeColor="text1"/>
                <w:sz w:val="14"/>
                <w:szCs w:val="14"/>
              </w:rPr>
              <w:t>Autorizados</w:t>
            </w:r>
          </w:p>
        </w:tc>
      </w:tr>
      <w:tr w:rsidRPr="00FC5907" w:rsidR="002871F9" w:rsidTr="012A6611" w14:paraId="40EB1246" w14:textId="77777777">
        <w:trPr>
          <w:trHeight w:val="300"/>
          <w:jc w:val="center"/>
        </w:trPr>
        <w:tc>
          <w:tcPr>
            <w:tcW w:w="1020" w:type="dxa"/>
            <w:gridSpan w:val="3"/>
            <w:tcBorders>
              <w:bottom w:val="single" w:color="auto" w:sz="4" w:space="0"/>
              <w:right w:val="single" w:color="auto" w:sz="4" w:space="0"/>
            </w:tcBorders>
            <w:shd w:val="clear" w:color="auto" w:fill="auto"/>
            <w:tcMar/>
            <w:vAlign w:val="center"/>
          </w:tcPr>
          <w:p w:rsidRPr="00FC5907" w:rsidR="002871F9" w:rsidP="00480DBE" w:rsidRDefault="002871F9" w14:paraId="1A5AB188" w14:textId="77777777">
            <w:pPr>
              <w:rPr>
                <w:rFonts w:ascii="Arial" w:hAnsi="Arial" w:eastAsia="Times New Roman" w:cs="Arial"/>
                <w:color w:val="000000"/>
                <w:sz w:val="14"/>
                <w:szCs w:val="14"/>
                <w:lang w:eastAsia="es-MX"/>
              </w:rPr>
            </w:pPr>
            <w:r w:rsidRPr="00FC5907">
              <w:rPr>
                <w:rFonts w:ascii="Arial" w:hAnsi="Arial" w:eastAsia="Times New Roman" w:cs="Arial"/>
                <w:color w:val="000000"/>
                <w:sz w:val="14"/>
                <w:szCs w:val="14"/>
                <w:lang w:eastAsia="es-MX"/>
              </w:rPr>
              <w:t>No aplica</w:t>
            </w:r>
          </w:p>
        </w:tc>
        <w:tc>
          <w:tcPr>
            <w:tcW w:w="1385" w:type="dxa"/>
            <w:gridSpan w:val="5"/>
            <w:tcBorders>
              <w:top w:val="single" w:color="auto" w:sz="4" w:space="0"/>
              <w:left w:val="single" w:color="auto" w:sz="4" w:space="0"/>
              <w:bottom w:val="single" w:color="auto" w:sz="4" w:space="0"/>
              <w:right w:val="single" w:color="auto" w:sz="4" w:space="0"/>
            </w:tcBorders>
            <w:shd w:val="clear" w:color="auto" w:fill="auto"/>
            <w:tcMar/>
            <w:vAlign w:val="center"/>
          </w:tcPr>
          <w:p w:rsidRPr="00FC5907" w:rsidR="002871F9" w:rsidP="00480DBE" w:rsidRDefault="002871F9" w14:paraId="2CB63A5F" w14:textId="77777777">
            <w:pPr>
              <w:rPr>
                <w:rFonts w:ascii="Arial" w:hAnsi="Arial" w:cs="Arial"/>
                <w:sz w:val="14"/>
                <w:szCs w:val="14"/>
              </w:rPr>
            </w:pPr>
            <w:r w:rsidRPr="00FC5907">
              <w:rPr>
                <w:rFonts w:ascii="Arial" w:hAnsi="Arial" w:eastAsia="Times New Roman" w:cs="Arial"/>
                <w:color w:val="000000"/>
                <w:sz w:val="14"/>
                <w:szCs w:val="14"/>
                <w:lang w:eastAsia="es-MX"/>
              </w:rPr>
              <w:t>Nombre(s) completo(s) de la(s) persona(s) autorizada(s) para oír y recibir notificaciones</w:t>
            </w:r>
          </w:p>
        </w:tc>
        <w:tc>
          <w:tcPr>
            <w:tcW w:w="5455" w:type="dxa"/>
            <w:gridSpan w:val="14"/>
            <w:tcBorders>
              <w:top w:val="single" w:color="auto" w:sz="4" w:space="0"/>
              <w:left w:val="single" w:color="auto" w:sz="4" w:space="0"/>
              <w:bottom w:val="single" w:color="auto" w:sz="4" w:space="0"/>
              <w:right w:val="single" w:color="auto" w:sz="4" w:space="0"/>
            </w:tcBorders>
            <w:shd w:val="clear" w:color="auto" w:fill="auto"/>
            <w:tcMar/>
            <w:vAlign w:val="center"/>
          </w:tcPr>
          <w:p w:rsidRPr="00FC5907" w:rsidR="002871F9" w:rsidP="00480DBE" w:rsidRDefault="002871F9" w14:paraId="08A5D5F1" w14:textId="77777777">
            <w:pPr>
              <w:jc w:val="both"/>
              <w:rPr>
                <w:rFonts w:ascii="Arial" w:hAnsi="Arial" w:cs="Arial"/>
                <w:sz w:val="14"/>
                <w:szCs w:val="14"/>
              </w:rPr>
            </w:pPr>
            <w:r w:rsidRPr="00FC5907">
              <w:rPr>
                <w:rFonts w:ascii="Arial" w:hAnsi="Arial" w:cs="Arial"/>
                <w:sz w:val="14"/>
                <w:szCs w:val="14"/>
              </w:rPr>
              <w:t>El interesado o su representante legal podrán autorizar a la(s) persona(s) que estime(n) pertinente(s) para oír y recibir notificaciones, realizar trámites, gestiones y comparecencias que fueran necesarias para la tramitación de tal procedimiento, incluyendo la interposición de recursos administrativos.</w:t>
            </w:r>
          </w:p>
          <w:p w:rsidRPr="00FC5907" w:rsidR="002871F9" w:rsidP="00480DBE" w:rsidRDefault="002871F9" w14:paraId="0DA123B1" w14:textId="77777777">
            <w:pPr>
              <w:jc w:val="both"/>
              <w:rPr>
                <w:rFonts w:ascii="Arial" w:hAnsi="Arial" w:cs="Arial"/>
                <w:sz w:val="14"/>
                <w:szCs w:val="14"/>
              </w:rPr>
            </w:pPr>
          </w:p>
          <w:p w:rsidRPr="00FC5907" w:rsidR="002871F9" w:rsidP="00480DBE" w:rsidRDefault="002871F9" w14:paraId="3A5AB4FA" w14:textId="77777777">
            <w:pPr>
              <w:jc w:val="both"/>
              <w:rPr>
                <w:rFonts w:ascii="Arial" w:hAnsi="Arial" w:cs="Arial"/>
                <w:sz w:val="14"/>
                <w:szCs w:val="14"/>
              </w:rPr>
            </w:pPr>
            <w:r w:rsidRPr="00FC5907">
              <w:rPr>
                <w:rFonts w:ascii="Arial" w:hAnsi="Arial" w:cs="Arial"/>
                <w:sz w:val="14"/>
                <w:szCs w:val="14"/>
              </w:rPr>
              <w:t>Comprende los siguientes campos por cada autorizado:</w:t>
            </w:r>
          </w:p>
          <w:p w:rsidRPr="00FC5907" w:rsidR="002871F9" w:rsidP="00480DBE" w:rsidRDefault="002871F9" w14:paraId="4C4CEA3D" w14:textId="77777777">
            <w:pPr>
              <w:jc w:val="both"/>
              <w:rPr>
                <w:rFonts w:ascii="Arial" w:hAnsi="Arial" w:cs="Arial"/>
                <w:sz w:val="14"/>
                <w:szCs w:val="14"/>
              </w:rPr>
            </w:pPr>
          </w:p>
          <w:p w:rsidRPr="00FC5907" w:rsidR="002871F9" w:rsidP="002871F9" w:rsidRDefault="002871F9" w14:paraId="01DDE506" w14:textId="77777777">
            <w:pPr>
              <w:pStyle w:val="Prrafodelista"/>
              <w:numPr>
                <w:ilvl w:val="0"/>
                <w:numId w:val="9"/>
              </w:numPr>
              <w:jc w:val="both"/>
              <w:rPr>
                <w:rFonts w:ascii="Arial" w:hAnsi="Arial" w:cs="Arial"/>
                <w:sz w:val="14"/>
                <w:szCs w:val="14"/>
              </w:rPr>
            </w:pPr>
            <w:r w:rsidRPr="00FC5907">
              <w:rPr>
                <w:rFonts w:ascii="Arial" w:hAnsi="Arial" w:cs="Arial"/>
                <w:sz w:val="14"/>
                <w:szCs w:val="14"/>
              </w:rPr>
              <w:t>Nombre(s). Nombre completo, sin abreviaturas, del autorizado.</w:t>
            </w:r>
          </w:p>
          <w:p w:rsidRPr="00FC5907" w:rsidR="002871F9" w:rsidP="002871F9" w:rsidRDefault="002871F9" w14:paraId="727F9AF7" w14:textId="77777777">
            <w:pPr>
              <w:pStyle w:val="Prrafodelista"/>
              <w:numPr>
                <w:ilvl w:val="0"/>
                <w:numId w:val="9"/>
              </w:numPr>
              <w:jc w:val="both"/>
              <w:rPr>
                <w:rFonts w:ascii="Arial" w:hAnsi="Arial" w:cs="Arial"/>
                <w:sz w:val="14"/>
                <w:szCs w:val="14"/>
              </w:rPr>
            </w:pPr>
            <w:r w:rsidRPr="00FC5907">
              <w:rPr>
                <w:rFonts w:ascii="Arial" w:hAnsi="Arial" w:cs="Arial"/>
                <w:sz w:val="14"/>
                <w:szCs w:val="14"/>
              </w:rPr>
              <w:t>Primer apellido. Primer apellido, sin abreviaturas, del autorizado.</w:t>
            </w:r>
          </w:p>
          <w:p w:rsidRPr="00FC5907" w:rsidR="002871F9" w:rsidP="002871F9" w:rsidRDefault="002871F9" w14:paraId="1EA42AF3" w14:textId="77777777">
            <w:pPr>
              <w:pStyle w:val="Prrafodelista"/>
              <w:numPr>
                <w:ilvl w:val="0"/>
                <w:numId w:val="9"/>
              </w:numPr>
              <w:jc w:val="both"/>
              <w:rPr>
                <w:rFonts w:ascii="Arial" w:hAnsi="Arial" w:cs="Arial"/>
                <w:sz w:val="14"/>
                <w:szCs w:val="14"/>
              </w:rPr>
            </w:pPr>
            <w:r w:rsidRPr="00FC5907">
              <w:rPr>
                <w:rFonts w:ascii="Arial" w:hAnsi="Arial" w:cs="Arial"/>
                <w:sz w:val="14"/>
                <w:szCs w:val="14"/>
              </w:rPr>
              <w:t>Segundo apellido. En caso de tenerlo, señalar el segundo apellido, sin abreviaturas, del autorizado.</w:t>
            </w:r>
          </w:p>
          <w:p w:rsidRPr="00FC5907" w:rsidR="002871F9" w:rsidP="00480DBE" w:rsidRDefault="002871F9" w14:paraId="50895670" w14:textId="77777777">
            <w:pPr>
              <w:pStyle w:val="Prrafodelista"/>
              <w:jc w:val="both"/>
              <w:rPr>
                <w:rFonts w:ascii="Arial" w:hAnsi="Arial" w:cs="Arial"/>
                <w:sz w:val="14"/>
                <w:szCs w:val="14"/>
              </w:rPr>
            </w:pPr>
          </w:p>
        </w:tc>
        <w:tc>
          <w:tcPr>
            <w:tcW w:w="1278" w:type="dxa"/>
            <w:gridSpan w:val="3"/>
            <w:tcBorders>
              <w:top w:val="single" w:color="auto" w:sz="4" w:space="0"/>
              <w:left w:val="single" w:color="auto" w:sz="4" w:space="0"/>
              <w:bottom w:val="single" w:color="auto" w:sz="4" w:space="0"/>
            </w:tcBorders>
            <w:shd w:val="clear" w:color="auto" w:fill="auto"/>
            <w:tcMar/>
            <w:vAlign w:val="center"/>
          </w:tcPr>
          <w:p w:rsidRPr="00FC5907" w:rsidR="002871F9" w:rsidP="00480DBE" w:rsidRDefault="002871F9" w14:paraId="65C7E729" w14:textId="77777777">
            <w:pPr>
              <w:jc w:val="center"/>
              <w:rPr>
                <w:rFonts w:ascii="Arial" w:hAnsi="Arial" w:cs="Arial"/>
                <w:noProof/>
                <w:color w:val="000000" w:themeColor="text1"/>
                <w:sz w:val="14"/>
                <w:szCs w:val="14"/>
              </w:rPr>
            </w:pPr>
            <w:r w:rsidRPr="00FC5907">
              <w:rPr>
                <w:rFonts w:ascii="Arial" w:hAnsi="Arial" w:eastAsia="Times New Roman" w:cs="Arial"/>
                <w:color w:val="000000"/>
                <w:sz w:val="14"/>
                <w:szCs w:val="14"/>
                <w:lang w:eastAsia="es-MX"/>
              </w:rPr>
              <w:t>No aplica</w:t>
            </w:r>
          </w:p>
        </w:tc>
      </w:tr>
      <w:tr w:rsidRPr="00FC5907" w:rsidR="002871F9" w:rsidTr="012A6611" w14:paraId="601C8B1B" w14:textId="77777777">
        <w:trPr>
          <w:trHeight w:val="300"/>
          <w:jc w:val="center"/>
        </w:trPr>
        <w:tc>
          <w:tcPr>
            <w:tcW w:w="9138" w:type="dxa"/>
            <w:gridSpan w:val="25"/>
            <w:shd w:val="clear" w:color="auto" w:fill="D9D9D9" w:themeFill="background1" w:themeFillShade="D9"/>
            <w:tcMar/>
          </w:tcPr>
          <w:p w:rsidRPr="00FC5907" w:rsidR="002871F9" w:rsidP="782D32D4" w:rsidRDefault="002871F9" w14:paraId="1A102E73" w14:textId="77777777">
            <w:pPr>
              <w:jc w:val="center"/>
              <w:rPr>
                <w:rFonts w:ascii="Arial" w:hAnsi="Arial" w:cs="Arial"/>
                <w:b/>
                <w:bCs/>
                <w:sz w:val="14"/>
                <w:szCs w:val="14"/>
              </w:rPr>
            </w:pPr>
            <w:r w:rsidRPr="00FC5907">
              <w:rPr>
                <w:rFonts w:ascii="Arial" w:hAnsi="Arial" w:cs="Arial"/>
                <w:b/>
                <w:bCs/>
                <w:sz w:val="14"/>
                <w:szCs w:val="14"/>
              </w:rPr>
              <w:t>Sección 3. Información solicitada</w:t>
            </w:r>
          </w:p>
        </w:tc>
      </w:tr>
      <w:tr w:rsidRPr="00FC5907" w:rsidR="002871F9" w:rsidTr="012A6611" w14:paraId="09A31453" w14:textId="77777777">
        <w:trPr>
          <w:trHeight w:val="300"/>
          <w:jc w:val="center"/>
        </w:trPr>
        <w:tc>
          <w:tcPr>
            <w:tcW w:w="9138" w:type="dxa"/>
            <w:gridSpan w:val="25"/>
            <w:shd w:val="clear" w:color="auto" w:fill="D9D9D9" w:themeFill="background1" w:themeFillShade="D9"/>
            <w:tcMar/>
          </w:tcPr>
          <w:p w:rsidRPr="00FC5907" w:rsidR="002871F9" w:rsidP="00480DBE" w:rsidRDefault="002871F9" w14:paraId="3188162A" w14:textId="77777777">
            <w:pPr>
              <w:rPr>
                <w:rFonts w:ascii="Arial" w:hAnsi="Arial" w:cs="Arial"/>
                <w:b/>
                <w:sz w:val="14"/>
                <w:szCs w:val="14"/>
              </w:rPr>
            </w:pPr>
            <w:r w:rsidRPr="00FC5907">
              <w:rPr>
                <w:rFonts w:ascii="Arial" w:hAnsi="Arial" w:cs="Arial"/>
                <w:b/>
                <w:sz w:val="14"/>
                <w:szCs w:val="14"/>
              </w:rPr>
              <w:t>Cada Archivo de Presentación deberá entregarse al IFT en un archivo en formato CSV, nombrado de acuerdo con el código señalado en “Archivo de presentación”, conservando el orden y nombre de las columnas, incluyendo tantas filas como sean necesarias. No se permite dejar campos vacíos, en caso de que alguno no le aplique deberá de llenarlo con la leyenda NA.</w:t>
            </w:r>
          </w:p>
        </w:tc>
      </w:tr>
      <w:tr w:rsidRPr="00FC5907" w:rsidR="002871F9" w:rsidTr="012A6611" w14:paraId="1E1D3A36" w14:textId="77777777">
        <w:trPr>
          <w:trHeight w:val="300"/>
          <w:jc w:val="center"/>
        </w:trPr>
        <w:tc>
          <w:tcPr>
            <w:tcW w:w="9138" w:type="dxa"/>
            <w:gridSpan w:val="25"/>
            <w:shd w:val="clear" w:color="auto" w:fill="D9D9D9" w:themeFill="background1" w:themeFillShade="D9"/>
            <w:tcMar/>
            <w:vAlign w:val="center"/>
          </w:tcPr>
          <w:p w:rsidRPr="00FC5907" w:rsidR="002871F9" w:rsidP="00F8059F" w:rsidRDefault="3F96FAD9" w14:paraId="1AA847EE" w14:textId="215328B1">
            <w:pPr>
              <w:rPr>
                <w:rFonts w:ascii="Arial" w:hAnsi="Arial" w:cs="Arial"/>
                <w:sz w:val="14"/>
                <w:szCs w:val="14"/>
              </w:rPr>
            </w:pPr>
            <w:r w:rsidRPr="00FC5907">
              <w:rPr>
                <w:rFonts w:ascii="Arial" w:hAnsi="Arial" w:cs="Arial"/>
                <w:b/>
                <w:bCs/>
                <w:noProof/>
                <w:color w:val="000000" w:themeColor="text1"/>
                <w:sz w:val="14"/>
                <w:szCs w:val="14"/>
              </w:rPr>
              <w:t>R0</w:t>
            </w:r>
            <w:r w:rsidRPr="00FC5907" w:rsidR="3A591E6A">
              <w:rPr>
                <w:rFonts w:ascii="Arial" w:hAnsi="Arial" w:cs="Arial"/>
                <w:b/>
                <w:bCs/>
                <w:noProof/>
                <w:color w:val="000000" w:themeColor="text1"/>
                <w:sz w:val="14"/>
                <w:szCs w:val="14"/>
              </w:rPr>
              <w:t>19</w:t>
            </w:r>
            <w:r w:rsidRPr="00FC5907">
              <w:rPr>
                <w:rFonts w:ascii="Arial" w:hAnsi="Arial" w:cs="Arial"/>
                <w:b/>
                <w:bCs/>
                <w:noProof/>
                <w:color w:val="000000" w:themeColor="text1"/>
                <w:sz w:val="14"/>
                <w:szCs w:val="14"/>
              </w:rPr>
              <w:t xml:space="preserve">-01. </w:t>
            </w:r>
            <w:r w:rsidRPr="00FC5907" w:rsidR="001E30B1">
              <w:rPr>
                <w:rFonts w:ascii="Arial" w:hAnsi="Arial" w:cs="Arial"/>
                <w:b/>
                <w:bCs/>
                <w:noProof/>
                <w:color w:val="000000" w:themeColor="text1"/>
                <w:sz w:val="14"/>
                <w:szCs w:val="14"/>
              </w:rPr>
              <w:t>Ingresos por el servicio de usuario visitante</w:t>
            </w:r>
            <w:r w:rsidRPr="00FC5907" w:rsidR="006F6E73">
              <w:rPr>
                <w:rFonts w:ascii="Arial" w:hAnsi="Arial" w:cs="Arial"/>
                <w:b/>
                <w:bCs/>
                <w:noProof/>
                <w:color w:val="000000" w:themeColor="text1"/>
                <w:sz w:val="14"/>
                <w:szCs w:val="14"/>
              </w:rPr>
              <w:t>.</w:t>
            </w:r>
          </w:p>
        </w:tc>
      </w:tr>
      <w:tr w:rsidRPr="00FC5907" w:rsidR="002871F9" w:rsidTr="012A6611" w14:paraId="05022D99" w14:textId="77777777">
        <w:trPr>
          <w:trHeight w:val="300"/>
          <w:jc w:val="center"/>
        </w:trPr>
        <w:tc>
          <w:tcPr>
            <w:tcW w:w="1020" w:type="dxa"/>
            <w:gridSpan w:val="3"/>
            <w:tcMar/>
            <w:vAlign w:val="center"/>
          </w:tcPr>
          <w:p w:rsidRPr="00FC5907" w:rsidR="002871F9" w:rsidP="00480DBE" w:rsidRDefault="002871F9" w14:paraId="4AF79558" w14:textId="4196436C">
            <w:pPr>
              <w:rPr>
                <w:rFonts w:ascii="Arial" w:hAnsi="Arial" w:cs="Arial"/>
                <w:sz w:val="14"/>
                <w:szCs w:val="14"/>
              </w:rPr>
            </w:pPr>
            <w:r w:rsidRPr="00FC5907">
              <w:rPr>
                <w:rFonts w:ascii="Arial" w:hAnsi="Arial" w:eastAsia="Times New Roman" w:cs="Arial"/>
                <w:color w:val="000000" w:themeColor="text1"/>
                <w:sz w:val="14"/>
                <w:szCs w:val="14"/>
                <w:lang w:eastAsia="es-MX"/>
              </w:rPr>
              <w:t>C</w:t>
            </w:r>
            <w:r w:rsidRPr="00FC5907" w:rsidR="109CFE1C">
              <w:rPr>
                <w:rFonts w:ascii="Arial" w:hAnsi="Arial" w:eastAsia="Times New Roman" w:cs="Arial"/>
                <w:color w:val="000000" w:themeColor="text1"/>
                <w:sz w:val="14"/>
                <w:szCs w:val="14"/>
                <w:lang w:eastAsia="es-MX"/>
              </w:rPr>
              <w:t>5</w:t>
            </w:r>
            <w:r w:rsidRPr="00FC5907">
              <w:rPr>
                <w:rFonts w:ascii="Arial" w:hAnsi="Arial" w:eastAsia="Times New Roman" w:cs="Arial"/>
                <w:color w:val="000000" w:themeColor="text1"/>
                <w:sz w:val="14"/>
                <w:szCs w:val="14"/>
                <w:lang w:eastAsia="es-MX"/>
              </w:rPr>
              <w:t>01</w:t>
            </w:r>
          </w:p>
        </w:tc>
        <w:tc>
          <w:tcPr>
            <w:tcW w:w="1385" w:type="dxa"/>
            <w:gridSpan w:val="5"/>
            <w:tcMar/>
            <w:vAlign w:val="center"/>
          </w:tcPr>
          <w:p w:rsidRPr="00FC5907" w:rsidR="002871F9" w:rsidP="00480DBE" w:rsidRDefault="002871F9" w14:paraId="4FEDAADC" w14:textId="77777777">
            <w:pPr>
              <w:pStyle w:val="Default"/>
              <w:rPr>
                <w:rFonts w:ascii="Arial" w:hAnsi="Arial" w:eastAsia="Times New Roman" w:cs="Arial"/>
                <w:sz w:val="14"/>
                <w:szCs w:val="14"/>
                <w:lang w:eastAsia="es-MX"/>
              </w:rPr>
            </w:pPr>
            <w:proofErr w:type="spellStart"/>
            <w:r w:rsidRPr="00FC5907">
              <w:rPr>
                <w:rFonts w:ascii="Arial" w:hAnsi="Arial" w:eastAsia="Times New Roman" w:cs="Arial"/>
                <w:sz w:val="14"/>
                <w:szCs w:val="14"/>
                <w:lang w:eastAsia="es-MX"/>
              </w:rPr>
              <w:t>Desagregador</w:t>
            </w:r>
            <w:proofErr w:type="spellEnd"/>
            <w:r w:rsidRPr="00FC5907">
              <w:rPr>
                <w:rFonts w:ascii="Arial" w:hAnsi="Arial" w:eastAsia="Times New Roman" w:cs="Arial"/>
                <w:sz w:val="14"/>
                <w:szCs w:val="14"/>
                <w:lang w:eastAsia="es-MX"/>
              </w:rPr>
              <w:t xml:space="preserve"> por Año </w:t>
            </w:r>
          </w:p>
        </w:tc>
        <w:tc>
          <w:tcPr>
            <w:tcW w:w="5455" w:type="dxa"/>
            <w:gridSpan w:val="14"/>
            <w:tcMar/>
            <w:vAlign w:val="center"/>
          </w:tcPr>
          <w:p w:rsidRPr="00FC5907" w:rsidR="002871F9" w:rsidP="00480DBE" w:rsidRDefault="002871F9" w14:paraId="46280C91" w14:textId="77777777">
            <w:pPr>
              <w:pStyle w:val="Default"/>
              <w:jc w:val="both"/>
              <w:rPr>
                <w:rFonts w:ascii="Arial" w:hAnsi="Arial" w:eastAsia="Times New Roman" w:cs="Arial"/>
                <w:sz w:val="14"/>
                <w:szCs w:val="14"/>
                <w:lang w:eastAsia="es-MX"/>
              </w:rPr>
            </w:pPr>
            <w:r w:rsidRPr="00FC5907">
              <w:rPr>
                <w:rFonts w:ascii="Arial" w:hAnsi="Arial" w:eastAsia="Times New Roman" w:cs="Arial"/>
                <w:sz w:val="14"/>
                <w:szCs w:val="14"/>
                <w:lang w:eastAsia="es-MX"/>
              </w:rPr>
              <w:t xml:space="preserve">Este campo es un </w:t>
            </w:r>
            <w:proofErr w:type="spellStart"/>
            <w:r w:rsidRPr="00FC5907">
              <w:rPr>
                <w:rFonts w:ascii="Arial" w:hAnsi="Arial" w:eastAsia="Times New Roman" w:cs="Arial"/>
                <w:sz w:val="14"/>
                <w:szCs w:val="14"/>
                <w:lang w:eastAsia="es-MX"/>
              </w:rPr>
              <w:t>Desagregador</w:t>
            </w:r>
            <w:proofErr w:type="spellEnd"/>
            <w:r w:rsidRPr="00FC5907">
              <w:rPr>
                <w:rFonts w:ascii="Arial" w:hAnsi="Arial" w:eastAsia="Times New Roman" w:cs="Arial"/>
                <w:sz w:val="14"/>
                <w:szCs w:val="14"/>
                <w:lang w:eastAsia="es-MX"/>
              </w:rPr>
              <w:t xml:space="preserve"> del CCI. </w:t>
            </w:r>
          </w:p>
          <w:p w:rsidRPr="00FC5907" w:rsidR="002871F9" w:rsidP="00480DBE" w:rsidRDefault="002871F9" w14:paraId="70D3F151" w14:textId="17768FEF">
            <w:pPr>
              <w:jc w:val="both"/>
              <w:rPr>
                <w:rFonts w:ascii="Arial" w:hAnsi="Arial" w:eastAsia="Times New Roman" w:cs="Arial"/>
                <w:color w:val="000000"/>
                <w:sz w:val="14"/>
                <w:szCs w:val="14"/>
                <w:lang w:eastAsia="es-MX"/>
              </w:rPr>
            </w:pPr>
            <w:r w:rsidRPr="00FC5907">
              <w:rPr>
                <w:rFonts w:ascii="Arial" w:hAnsi="Arial" w:eastAsia="Times New Roman" w:cs="Arial"/>
                <w:color w:val="000000" w:themeColor="text1"/>
                <w:sz w:val="14"/>
                <w:szCs w:val="14"/>
                <w:lang w:eastAsia="es-MX"/>
              </w:rPr>
              <w:t>Para responder a este campo deberán de usarse las claves del grupo C</w:t>
            </w:r>
            <w:r w:rsidRPr="00FC5907" w:rsidR="4F41E34D">
              <w:rPr>
                <w:rFonts w:ascii="Arial" w:hAnsi="Arial" w:eastAsia="Times New Roman" w:cs="Arial"/>
                <w:color w:val="000000" w:themeColor="text1"/>
                <w:sz w:val="14"/>
                <w:szCs w:val="14"/>
                <w:lang w:eastAsia="es-MX"/>
              </w:rPr>
              <w:t>5</w:t>
            </w:r>
            <w:r w:rsidRPr="00FC5907">
              <w:rPr>
                <w:rFonts w:ascii="Arial" w:hAnsi="Arial" w:eastAsia="Times New Roman" w:cs="Arial"/>
                <w:color w:val="000000" w:themeColor="text1"/>
                <w:sz w:val="14"/>
                <w:szCs w:val="14"/>
                <w:lang w:eastAsia="es-MX"/>
              </w:rPr>
              <w:t xml:space="preserve">01. </w:t>
            </w:r>
          </w:p>
        </w:tc>
        <w:tc>
          <w:tcPr>
            <w:tcW w:w="1278" w:type="dxa"/>
            <w:gridSpan w:val="3"/>
            <w:tcMar/>
            <w:vAlign w:val="center"/>
          </w:tcPr>
          <w:p w:rsidRPr="00FC5907" w:rsidR="002871F9" w:rsidP="00480DBE" w:rsidRDefault="002871F9" w14:paraId="7C37B493" w14:textId="77777777">
            <w:pPr>
              <w:jc w:val="center"/>
              <w:rPr>
                <w:rFonts w:ascii="Arial" w:hAnsi="Arial" w:cs="Arial"/>
                <w:sz w:val="14"/>
                <w:szCs w:val="14"/>
              </w:rPr>
            </w:pPr>
            <w:r w:rsidRPr="00FC5907">
              <w:rPr>
                <w:rFonts w:ascii="Arial" w:hAnsi="Arial" w:cs="Arial"/>
                <w:sz w:val="14"/>
                <w:szCs w:val="14"/>
              </w:rPr>
              <w:t>No aplica</w:t>
            </w:r>
          </w:p>
        </w:tc>
      </w:tr>
      <w:tr w:rsidRPr="00FC5907" w:rsidR="002871F9" w:rsidTr="012A6611" w14:paraId="69F1C8C4" w14:textId="77777777">
        <w:trPr>
          <w:trHeight w:val="300"/>
          <w:jc w:val="center"/>
        </w:trPr>
        <w:tc>
          <w:tcPr>
            <w:tcW w:w="1020" w:type="dxa"/>
            <w:gridSpan w:val="3"/>
            <w:tcMar/>
            <w:vAlign w:val="center"/>
          </w:tcPr>
          <w:p w:rsidRPr="00FC5907" w:rsidR="002871F9" w:rsidP="00480DBE" w:rsidRDefault="002871F9" w14:paraId="6BF34901" w14:textId="35C61ADF">
            <w:pPr>
              <w:rPr>
                <w:rFonts w:ascii="Arial" w:hAnsi="Arial" w:cs="Arial"/>
                <w:sz w:val="14"/>
                <w:szCs w:val="14"/>
              </w:rPr>
            </w:pPr>
            <w:r w:rsidRPr="00FC5907">
              <w:rPr>
                <w:rFonts w:ascii="Arial" w:hAnsi="Arial" w:eastAsia="Times New Roman" w:cs="Arial"/>
                <w:color w:val="000000" w:themeColor="text1"/>
                <w:sz w:val="14"/>
                <w:szCs w:val="14"/>
                <w:lang w:eastAsia="es-MX"/>
              </w:rPr>
              <w:t>C</w:t>
            </w:r>
            <w:r w:rsidRPr="00FC5907" w:rsidR="2722BCA7">
              <w:rPr>
                <w:rFonts w:ascii="Arial" w:hAnsi="Arial" w:eastAsia="Times New Roman" w:cs="Arial"/>
                <w:color w:val="000000" w:themeColor="text1"/>
                <w:sz w:val="14"/>
                <w:szCs w:val="14"/>
                <w:lang w:eastAsia="es-MX"/>
              </w:rPr>
              <w:t>5</w:t>
            </w:r>
            <w:r w:rsidRPr="00FC5907">
              <w:rPr>
                <w:rFonts w:ascii="Arial" w:hAnsi="Arial" w:eastAsia="Times New Roman" w:cs="Arial"/>
                <w:color w:val="000000" w:themeColor="text1"/>
                <w:sz w:val="14"/>
                <w:szCs w:val="14"/>
                <w:lang w:eastAsia="es-MX"/>
              </w:rPr>
              <w:t>02</w:t>
            </w:r>
          </w:p>
        </w:tc>
        <w:tc>
          <w:tcPr>
            <w:tcW w:w="1385" w:type="dxa"/>
            <w:gridSpan w:val="5"/>
            <w:tcMar/>
            <w:vAlign w:val="center"/>
          </w:tcPr>
          <w:p w:rsidRPr="00FC5907" w:rsidR="002871F9" w:rsidP="00480DBE" w:rsidRDefault="002871F9" w14:paraId="45F8ED53" w14:textId="29051FF4">
            <w:pPr>
              <w:pStyle w:val="Default"/>
              <w:rPr>
                <w:rFonts w:ascii="Arial" w:hAnsi="Arial" w:eastAsia="Times New Roman" w:cs="Arial"/>
                <w:sz w:val="14"/>
                <w:szCs w:val="14"/>
                <w:lang w:eastAsia="es-MX"/>
              </w:rPr>
            </w:pPr>
            <w:proofErr w:type="spellStart"/>
            <w:r w:rsidRPr="00FC5907">
              <w:rPr>
                <w:rFonts w:ascii="Arial" w:hAnsi="Arial" w:eastAsia="Times New Roman" w:cs="Arial"/>
                <w:sz w:val="14"/>
                <w:szCs w:val="14"/>
                <w:lang w:eastAsia="es-MX"/>
              </w:rPr>
              <w:t>Desagregador</w:t>
            </w:r>
            <w:proofErr w:type="spellEnd"/>
            <w:r w:rsidRPr="00FC5907">
              <w:rPr>
                <w:rFonts w:ascii="Arial" w:hAnsi="Arial" w:eastAsia="Times New Roman" w:cs="Arial"/>
                <w:sz w:val="14"/>
                <w:szCs w:val="14"/>
                <w:lang w:eastAsia="es-MX"/>
              </w:rPr>
              <w:t xml:space="preserve"> por </w:t>
            </w:r>
            <w:r w:rsidRPr="00FC5907" w:rsidR="1B8EB1A5">
              <w:rPr>
                <w:rFonts w:ascii="Arial" w:hAnsi="Arial" w:eastAsia="Times New Roman" w:cs="Arial"/>
                <w:sz w:val="14"/>
                <w:szCs w:val="14"/>
                <w:lang w:eastAsia="es-MX"/>
              </w:rPr>
              <w:t>Trimestre</w:t>
            </w:r>
          </w:p>
        </w:tc>
        <w:tc>
          <w:tcPr>
            <w:tcW w:w="5455" w:type="dxa"/>
            <w:gridSpan w:val="14"/>
            <w:tcMar/>
            <w:vAlign w:val="center"/>
          </w:tcPr>
          <w:p w:rsidRPr="00FC5907" w:rsidR="002871F9" w:rsidP="00480DBE" w:rsidRDefault="002871F9" w14:paraId="1A7D881D" w14:textId="77777777">
            <w:pPr>
              <w:pStyle w:val="Default"/>
              <w:jc w:val="both"/>
              <w:rPr>
                <w:rFonts w:ascii="Arial" w:hAnsi="Arial" w:eastAsia="Times New Roman" w:cs="Arial"/>
                <w:sz w:val="14"/>
                <w:szCs w:val="14"/>
                <w:lang w:eastAsia="es-MX"/>
              </w:rPr>
            </w:pPr>
            <w:r w:rsidRPr="00FC5907">
              <w:rPr>
                <w:rFonts w:ascii="Arial" w:hAnsi="Arial" w:eastAsia="Times New Roman" w:cs="Arial"/>
                <w:sz w:val="14"/>
                <w:szCs w:val="14"/>
                <w:lang w:eastAsia="es-MX"/>
              </w:rPr>
              <w:t xml:space="preserve">Este campo es un </w:t>
            </w:r>
            <w:proofErr w:type="spellStart"/>
            <w:r w:rsidRPr="00FC5907">
              <w:rPr>
                <w:rFonts w:ascii="Arial" w:hAnsi="Arial" w:eastAsia="Times New Roman" w:cs="Arial"/>
                <w:sz w:val="14"/>
                <w:szCs w:val="14"/>
                <w:lang w:eastAsia="es-MX"/>
              </w:rPr>
              <w:t>Desagregador</w:t>
            </w:r>
            <w:proofErr w:type="spellEnd"/>
            <w:r w:rsidRPr="00FC5907">
              <w:rPr>
                <w:rFonts w:ascii="Arial" w:hAnsi="Arial" w:eastAsia="Times New Roman" w:cs="Arial"/>
                <w:sz w:val="14"/>
                <w:szCs w:val="14"/>
                <w:lang w:eastAsia="es-MX"/>
              </w:rPr>
              <w:t xml:space="preserve"> del CCI. </w:t>
            </w:r>
          </w:p>
          <w:p w:rsidRPr="00FC5907" w:rsidR="002871F9" w:rsidP="00480DBE" w:rsidRDefault="002871F9" w14:paraId="442C2E9D" w14:textId="5931D2A1">
            <w:pPr>
              <w:jc w:val="both"/>
              <w:rPr>
                <w:rFonts w:ascii="Arial" w:hAnsi="Arial" w:eastAsia="Times New Roman" w:cs="Arial"/>
                <w:color w:val="000000"/>
                <w:sz w:val="14"/>
                <w:szCs w:val="14"/>
                <w:lang w:eastAsia="es-MX"/>
              </w:rPr>
            </w:pPr>
            <w:r w:rsidRPr="00FC5907">
              <w:rPr>
                <w:rFonts w:ascii="Arial" w:hAnsi="Arial" w:eastAsia="Times New Roman" w:cs="Arial"/>
                <w:color w:val="000000" w:themeColor="text1"/>
                <w:sz w:val="14"/>
                <w:szCs w:val="14"/>
                <w:lang w:eastAsia="es-MX"/>
              </w:rPr>
              <w:t>Para responder a este campo deberán de usarse las claves del grupo C</w:t>
            </w:r>
            <w:r w:rsidRPr="00FC5907" w:rsidR="2C287E96">
              <w:rPr>
                <w:rFonts w:ascii="Arial" w:hAnsi="Arial" w:eastAsia="Times New Roman" w:cs="Arial"/>
                <w:color w:val="000000" w:themeColor="text1"/>
                <w:sz w:val="14"/>
                <w:szCs w:val="14"/>
                <w:lang w:eastAsia="es-MX"/>
              </w:rPr>
              <w:t>5</w:t>
            </w:r>
            <w:r w:rsidRPr="00FC5907">
              <w:rPr>
                <w:rFonts w:ascii="Arial" w:hAnsi="Arial" w:eastAsia="Times New Roman" w:cs="Arial"/>
                <w:color w:val="000000" w:themeColor="text1"/>
                <w:sz w:val="14"/>
                <w:szCs w:val="14"/>
                <w:lang w:eastAsia="es-MX"/>
              </w:rPr>
              <w:t xml:space="preserve">02. </w:t>
            </w:r>
          </w:p>
        </w:tc>
        <w:tc>
          <w:tcPr>
            <w:tcW w:w="1278" w:type="dxa"/>
            <w:gridSpan w:val="3"/>
            <w:tcMar/>
            <w:vAlign w:val="center"/>
          </w:tcPr>
          <w:p w:rsidRPr="00FC5907" w:rsidR="002871F9" w:rsidP="00480DBE" w:rsidRDefault="002871F9" w14:paraId="695618E4" w14:textId="77777777">
            <w:pPr>
              <w:jc w:val="center"/>
              <w:rPr>
                <w:rFonts w:ascii="Arial" w:hAnsi="Arial" w:cs="Arial"/>
                <w:sz w:val="14"/>
                <w:szCs w:val="14"/>
              </w:rPr>
            </w:pPr>
            <w:r w:rsidRPr="00FC5907">
              <w:rPr>
                <w:rFonts w:ascii="Arial" w:hAnsi="Arial" w:cs="Arial"/>
                <w:sz w:val="14"/>
                <w:szCs w:val="14"/>
              </w:rPr>
              <w:t>No aplica</w:t>
            </w:r>
          </w:p>
        </w:tc>
      </w:tr>
      <w:tr w:rsidRPr="00FC5907" w:rsidR="002871F9" w:rsidTr="012A6611" w14:paraId="0D316C72" w14:textId="77777777">
        <w:trPr>
          <w:trHeight w:val="300"/>
          <w:jc w:val="center"/>
        </w:trPr>
        <w:tc>
          <w:tcPr>
            <w:tcW w:w="1020" w:type="dxa"/>
            <w:gridSpan w:val="3"/>
            <w:tcMar/>
            <w:vAlign w:val="center"/>
          </w:tcPr>
          <w:p w:rsidRPr="00FC5907" w:rsidR="002871F9" w:rsidP="00480DBE" w:rsidRDefault="413F326A" w14:paraId="6EE2CEB1" w14:textId="1A76264A">
            <w:pPr>
              <w:rPr>
                <w:rFonts w:ascii="Arial" w:hAnsi="Arial" w:cs="Arial"/>
                <w:sz w:val="14"/>
                <w:szCs w:val="14"/>
              </w:rPr>
            </w:pPr>
            <w:r w:rsidRPr="00FC5907">
              <w:rPr>
                <w:rFonts w:ascii="Arial" w:hAnsi="Arial" w:eastAsia="Times New Roman" w:cs="Arial"/>
                <w:color w:val="000000" w:themeColor="text1"/>
                <w:sz w:val="14"/>
                <w:szCs w:val="14"/>
                <w:lang w:eastAsia="es-MX"/>
              </w:rPr>
              <w:t>R0</w:t>
            </w:r>
            <w:r w:rsidRPr="00FC5907" w:rsidR="3F4C7068">
              <w:rPr>
                <w:rFonts w:ascii="Arial" w:hAnsi="Arial" w:eastAsia="Times New Roman" w:cs="Arial"/>
                <w:color w:val="000000" w:themeColor="text1"/>
                <w:sz w:val="14"/>
                <w:szCs w:val="14"/>
                <w:lang w:eastAsia="es-MX"/>
              </w:rPr>
              <w:t>19</w:t>
            </w:r>
            <w:r w:rsidRPr="00FC5907">
              <w:rPr>
                <w:rFonts w:ascii="Arial" w:hAnsi="Arial" w:eastAsia="Times New Roman" w:cs="Arial"/>
                <w:color w:val="000000" w:themeColor="text1"/>
                <w:sz w:val="14"/>
                <w:szCs w:val="14"/>
                <w:lang w:eastAsia="es-MX"/>
              </w:rPr>
              <w:t>-0</w:t>
            </w:r>
            <w:r w:rsidRPr="00FC5907" w:rsidR="2BBB2989">
              <w:rPr>
                <w:rFonts w:ascii="Arial" w:hAnsi="Arial" w:eastAsia="Times New Roman" w:cs="Arial"/>
                <w:color w:val="000000" w:themeColor="text1"/>
                <w:sz w:val="14"/>
                <w:szCs w:val="14"/>
                <w:lang w:eastAsia="es-MX"/>
              </w:rPr>
              <w:t>1</w:t>
            </w:r>
            <w:r w:rsidRPr="00FC5907">
              <w:rPr>
                <w:rFonts w:ascii="Arial" w:hAnsi="Arial" w:eastAsia="Times New Roman" w:cs="Arial"/>
                <w:color w:val="000000" w:themeColor="text1"/>
                <w:sz w:val="14"/>
                <w:szCs w:val="14"/>
                <w:lang w:eastAsia="es-MX"/>
              </w:rPr>
              <w:t>01</w:t>
            </w:r>
          </w:p>
        </w:tc>
        <w:tc>
          <w:tcPr>
            <w:tcW w:w="1385" w:type="dxa"/>
            <w:gridSpan w:val="5"/>
            <w:tcMar/>
            <w:vAlign w:val="center"/>
          </w:tcPr>
          <w:p w:rsidRPr="00FC5907" w:rsidR="002871F9" w:rsidP="00480DBE" w:rsidRDefault="002871F9" w14:paraId="0EBFEC77" w14:textId="77777777">
            <w:pPr>
              <w:pStyle w:val="Default"/>
              <w:rPr>
                <w:rFonts w:ascii="Arial" w:hAnsi="Arial" w:eastAsia="Times New Roman" w:cs="Arial"/>
                <w:sz w:val="14"/>
                <w:szCs w:val="14"/>
                <w:lang w:eastAsia="es-MX"/>
              </w:rPr>
            </w:pPr>
            <w:r w:rsidRPr="00FC5907">
              <w:rPr>
                <w:rFonts w:ascii="Arial" w:hAnsi="Arial" w:eastAsia="Times New Roman" w:cs="Arial"/>
                <w:sz w:val="14"/>
                <w:szCs w:val="14"/>
                <w:lang w:eastAsia="es-MX"/>
              </w:rPr>
              <w:t xml:space="preserve">Adquiriente del Servicio de usuario visitante </w:t>
            </w:r>
          </w:p>
        </w:tc>
        <w:tc>
          <w:tcPr>
            <w:tcW w:w="5455" w:type="dxa"/>
            <w:gridSpan w:val="14"/>
            <w:tcMar/>
            <w:vAlign w:val="center"/>
          </w:tcPr>
          <w:p w:rsidR="24B3D86F" w:rsidP="24B3D86F" w:rsidRDefault="24B3D86F" w14:paraId="01A705D8" w14:textId="6F41E9E6">
            <w:pPr>
              <w:pStyle w:val="Default"/>
              <w:jc w:val="both"/>
              <w:rPr>
                <w:rFonts w:ascii="Arial" w:hAnsi="Arial" w:eastAsia="Times New Roman" w:cs="Arial"/>
                <w:sz w:val="14"/>
                <w:szCs w:val="14"/>
                <w:lang w:eastAsia="es-MX"/>
              </w:rPr>
            </w:pPr>
            <w:r w:rsidRPr="24B3D86F">
              <w:rPr>
                <w:rFonts w:ascii="Arial" w:hAnsi="Arial" w:eastAsia="Times New Roman" w:cs="Arial"/>
                <w:sz w:val="14"/>
                <w:szCs w:val="14"/>
                <w:lang w:eastAsia="es-MX"/>
              </w:rPr>
              <w:t xml:space="preserve"> Razón social del Operador al que se le provee el Servicio Mayorista de usuario visitante</w:t>
            </w:r>
          </w:p>
        </w:tc>
        <w:tc>
          <w:tcPr>
            <w:tcW w:w="1278" w:type="dxa"/>
            <w:gridSpan w:val="3"/>
            <w:tcMar/>
            <w:vAlign w:val="center"/>
          </w:tcPr>
          <w:p w:rsidRPr="00FC5907" w:rsidR="002871F9" w:rsidP="00480DBE" w:rsidRDefault="002871F9" w14:paraId="3A31141B" w14:textId="77777777">
            <w:pPr>
              <w:jc w:val="center"/>
              <w:rPr>
                <w:rFonts w:ascii="Arial" w:hAnsi="Arial" w:cs="Arial"/>
                <w:sz w:val="14"/>
                <w:szCs w:val="14"/>
              </w:rPr>
            </w:pPr>
            <w:r w:rsidRPr="00FC5907">
              <w:rPr>
                <w:rFonts w:ascii="Arial" w:hAnsi="Arial" w:cs="Arial"/>
                <w:sz w:val="14"/>
                <w:szCs w:val="14"/>
              </w:rPr>
              <w:t>Razón Social</w:t>
            </w:r>
          </w:p>
        </w:tc>
      </w:tr>
      <w:tr w:rsidRPr="00FC5907" w:rsidR="001E30B1" w:rsidTr="012A6611" w14:paraId="23247C9D" w14:textId="77777777">
        <w:trPr>
          <w:trHeight w:val="300"/>
          <w:jc w:val="center"/>
        </w:trPr>
        <w:tc>
          <w:tcPr>
            <w:tcW w:w="1020" w:type="dxa"/>
            <w:gridSpan w:val="3"/>
            <w:tcMar/>
            <w:vAlign w:val="center"/>
          </w:tcPr>
          <w:p w:rsidRPr="00FC5907" w:rsidR="001E30B1" w:rsidP="3F7C5021" w:rsidRDefault="001E30B1" w14:paraId="0D2DDBCE" w14:textId="3CC3E9A9">
            <w:pPr>
              <w:rPr>
                <w:rFonts w:ascii="Arial" w:hAnsi="Arial" w:eastAsia="Times New Roman" w:cs="Arial"/>
                <w:color w:val="000000" w:themeColor="text1"/>
                <w:sz w:val="14"/>
                <w:szCs w:val="14"/>
                <w:lang w:eastAsia="es-MX"/>
              </w:rPr>
            </w:pPr>
            <w:r w:rsidRPr="00FC5907">
              <w:rPr>
                <w:rFonts w:ascii="Arial" w:hAnsi="Arial" w:eastAsia="Times New Roman" w:cs="Arial"/>
                <w:color w:val="000000" w:themeColor="text1"/>
                <w:sz w:val="14"/>
                <w:szCs w:val="14"/>
                <w:lang w:eastAsia="es-MX"/>
              </w:rPr>
              <w:t>R0</w:t>
            </w:r>
            <w:r w:rsidRPr="00FC5907" w:rsidR="679CCB64">
              <w:rPr>
                <w:rFonts w:ascii="Arial" w:hAnsi="Arial" w:eastAsia="Times New Roman" w:cs="Arial"/>
                <w:color w:val="000000" w:themeColor="text1"/>
                <w:sz w:val="14"/>
                <w:szCs w:val="14"/>
                <w:lang w:eastAsia="es-MX"/>
              </w:rPr>
              <w:t>19</w:t>
            </w:r>
            <w:r w:rsidRPr="00FC5907">
              <w:rPr>
                <w:rFonts w:ascii="Arial" w:hAnsi="Arial" w:eastAsia="Times New Roman" w:cs="Arial"/>
                <w:color w:val="000000" w:themeColor="text1"/>
                <w:sz w:val="14"/>
                <w:szCs w:val="14"/>
                <w:lang w:eastAsia="es-MX"/>
              </w:rPr>
              <w:t>-0</w:t>
            </w:r>
            <w:r w:rsidRPr="00FC5907" w:rsidR="276505F2">
              <w:rPr>
                <w:rFonts w:ascii="Arial" w:hAnsi="Arial" w:eastAsia="Times New Roman" w:cs="Arial"/>
                <w:color w:val="000000" w:themeColor="text1"/>
                <w:sz w:val="14"/>
                <w:szCs w:val="14"/>
                <w:lang w:eastAsia="es-MX"/>
              </w:rPr>
              <w:t>1</w:t>
            </w:r>
            <w:r w:rsidRPr="00FC5907">
              <w:rPr>
                <w:rFonts w:ascii="Arial" w:hAnsi="Arial" w:eastAsia="Times New Roman" w:cs="Arial"/>
                <w:color w:val="000000" w:themeColor="text1"/>
                <w:sz w:val="14"/>
                <w:szCs w:val="14"/>
                <w:lang w:eastAsia="es-MX"/>
              </w:rPr>
              <w:t>0</w:t>
            </w:r>
            <w:r w:rsidRPr="00FC5907" w:rsidR="0B8FC7E9">
              <w:rPr>
                <w:rFonts w:ascii="Arial" w:hAnsi="Arial" w:eastAsia="Times New Roman" w:cs="Arial"/>
                <w:color w:val="000000" w:themeColor="text1"/>
                <w:sz w:val="14"/>
                <w:szCs w:val="14"/>
                <w:lang w:eastAsia="es-MX"/>
              </w:rPr>
              <w:t>2</w:t>
            </w:r>
          </w:p>
        </w:tc>
        <w:tc>
          <w:tcPr>
            <w:tcW w:w="1385" w:type="dxa"/>
            <w:gridSpan w:val="5"/>
            <w:tcMar/>
            <w:vAlign w:val="center"/>
          </w:tcPr>
          <w:p w:rsidRPr="00FC5907" w:rsidR="001E30B1" w:rsidP="001E30B1" w:rsidRDefault="79CEBBEA" w14:paraId="68B6D7B8" w14:textId="52663A25">
            <w:pPr>
              <w:pStyle w:val="Default"/>
              <w:rPr>
                <w:rFonts w:ascii="Arial" w:hAnsi="Arial" w:eastAsia="Times New Roman" w:cs="Arial"/>
                <w:sz w:val="14"/>
                <w:szCs w:val="14"/>
                <w:lang w:eastAsia="es-MX"/>
              </w:rPr>
            </w:pPr>
            <w:r w:rsidRPr="00FC5907">
              <w:rPr>
                <w:rFonts w:ascii="Arial" w:hAnsi="Arial" w:eastAsia="Times New Roman" w:cs="Arial"/>
                <w:sz w:val="14"/>
                <w:szCs w:val="14"/>
                <w:lang w:eastAsia="es-MX"/>
              </w:rPr>
              <w:t xml:space="preserve">Ingresos por minutos o segundos de voz de llamada entrante </w:t>
            </w:r>
          </w:p>
        </w:tc>
        <w:tc>
          <w:tcPr>
            <w:tcW w:w="5455" w:type="dxa"/>
            <w:gridSpan w:val="14"/>
            <w:tcMar/>
            <w:vAlign w:val="center"/>
          </w:tcPr>
          <w:p w:rsidR="24B3D86F" w:rsidP="24B3D86F" w:rsidRDefault="24B3D86F" w14:paraId="0DA7A5BB" w14:textId="4F5150DD">
            <w:pPr>
              <w:pStyle w:val="Default"/>
              <w:jc w:val="both"/>
              <w:rPr>
                <w:rFonts w:ascii="Arial" w:hAnsi="Arial" w:eastAsia="Times New Roman" w:cs="Arial"/>
                <w:sz w:val="14"/>
                <w:szCs w:val="14"/>
                <w:lang w:eastAsia="es-MX"/>
              </w:rPr>
            </w:pPr>
            <w:proofErr w:type="gramStart"/>
            <w:r w:rsidRPr="24B3D86F">
              <w:rPr>
                <w:rFonts w:ascii="Arial" w:hAnsi="Arial" w:eastAsia="Times New Roman" w:cs="Arial"/>
                <w:sz w:val="14"/>
                <w:szCs w:val="14"/>
                <w:lang w:eastAsia="es-MX"/>
              </w:rPr>
              <w:t>Total</w:t>
            </w:r>
            <w:proofErr w:type="gramEnd"/>
            <w:r w:rsidRPr="24B3D86F">
              <w:rPr>
                <w:rFonts w:ascii="Arial" w:hAnsi="Arial" w:eastAsia="Times New Roman" w:cs="Arial"/>
                <w:sz w:val="14"/>
                <w:szCs w:val="14"/>
                <w:lang w:eastAsia="es-MX"/>
              </w:rPr>
              <w:t xml:space="preserve"> de ingresos, sin IVA ni ningún otro impuesto aplicable, percibidos por el Servicio Mayorista de Usuario Visitante en concepto de minutos o segundos de llamada entrante vendidos al Operador al que se le provee el Servicio Mayorista de usuario visitante. </w:t>
            </w:r>
            <w:proofErr w:type="gramStart"/>
            <w:r w:rsidRPr="24B3D86F">
              <w:rPr>
                <w:rFonts w:ascii="Arial" w:hAnsi="Arial" w:eastAsia="Times New Roman" w:cs="Arial"/>
                <w:sz w:val="14"/>
                <w:szCs w:val="14"/>
                <w:lang w:eastAsia="es-MX"/>
              </w:rPr>
              <w:t>El valor a reportar</w:t>
            </w:r>
            <w:proofErr w:type="gramEnd"/>
            <w:r w:rsidRPr="24B3D86F">
              <w:rPr>
                <w:rFonts w:ascii="Arial" w:hAnsi="Arial" w:eastAsia="Times New Roman" w:cs="Arial"/>
                <w:sz w:val="14"/>
                <w:szCs w:val="14"/>
                <w:lang w:eastAsia="es-MX"/>
              </w:rPr>
              <w:t xml:space="preserve"> debe ser el acumulado durante el período.</w:t>
            </w:r>
          </w:p>
        </w:tc>
        <w:tc>
          <w:tcPr>
            <w:tcW w:w="1278" w:type="dxa"/>
            <w:gridSpan w:val="3"/>
            <w:tcMar/>
            <w:vAlign w:val="center"/>
          </w:tcPr>
          <w:p w:rsidRPr="00FC5907" w:rsidR="001E30B1" w:rsidP="001E30B1" w:rsidRDefault="001E30B1" w14:paraId="2174B76D" w14:textId="30D7D486">
            <w:pPr>
              <w:jc w:val="center"/>
              <w:rPr>
                <w:rFonts w:ascii="Arial" w:hAnsi="Arial" w:cs="Arial"/>
                <w:sz w:val="14"/>
                <w:szCs w:val="14"/>
              </w:rPr>
            </w:pPr>
            <w:r w:rsidRPr="00FC5907">
              <w:rPr>
                <w:rFonts w:ascii="Arial" w:hAnsi="Arial" w:cs="Arial"/>
                <w:sz w:val="14"/>
                <w:szCs w:val="14"/>
              </w:rPr>
              <w:t>Pesos (MXN)</w:t>
            </w:r>
          </w:p>
        </w:tc>
      </w:tr>
      <w:tr w:rsidRPr="00FC5907" w:rsidR="001E30B1" w:rsidTr="012A6611" w14:paraId="13F7934A" w14:textId="77777777">
        <w:trPr>
          <w:trHeight w:val="300"/>
          <w:jc w:val="center"/>
        </w:trPr>
        <w:tc>
          <w:tcPr>
            <w:tcW w:w="1020" w:type="dxa"/>
            <w:gridSpan w:val="3"/>
            <w:tcMar/>
            <w:vAlign w:val="center"/>
          </w:tcPr>
          <w:p w:rsidRPr="00FC5907" w:rsidR="001E30B1" w:rsidP="001E30B1" w:rsidRDefault="001E30B1" w14:paraId="2D62B983" w14:textId="5EFE50A2">
            <w:pPr>
              <w:rPr>
                <w:rFonts w:ascii="Arial" w:hAnsi="Arial" w:cs="Arial"/>
                <w:sz w:val="14"/>
                <w:szCs w:val="14"/>
              </w:rPr>
            </w:pPr>
            <w:r w:rsidRPr="00FC5907">
              <w:rPr>
                <w:rFonts w:ascii="Arial" w:hAnsi="Arial" w:eastAsia="Times New Roman" w:cs="Arial"/>
                <w:color w:val="000000" w:themeColor="text1"/>
                <w:sz w:val="14"/>
                <w:szCs w:val="14"/>
                <w:lang w:eastAsia="es-MX"/>
              </w:rPr>
              <w:t>R0</w:t>
            </w:r>
            <w:r w:rsidRPr="00FC5907" w:rsidR="74CAB4E0">
              <w:rPr>
                <w:rFonts w:ascii="Arial" w:hAnsi="Arial" w:eastAsia="Times New Roman" w:cs="Arial"/>
                <w:color w:val="000000" w:themeColor="text1"/>
                <w:sz w:val="14"/>
                <w:szCs w:val="14"/>
                <w:lang w:eastAsia="es-MX"/>
              </w:rPr>
              <w:t>19</w:t>
            </w:r>
            <w:r w:rsidRPr="00FC5907">
              <w:rPr>
                <w:rFonts w:ascii="Arial" w:hAnsi="Arial" w:eastAsia="Times New Roman" w:cs="Arial"/>
                <w:color w:val="000000" w:themeColor="text1"/>
                <w:sz w:val="14"/>
                <w:szCs w:val="14"/>
                <w:lang w:eastAsia="es-MX"/>
              </w:rPr>
              <w:t>-010</w:t>
            </w:r>
            <w:r w:rsidRPr="00FC5907" w:rsidR="3258F005">
              <w:rPr>
                <w:rFonts w:ascii="Arial" w:hAnsi="Arial" w:eastAsia="Times New Roman" w:cs="Arial"/>
                <w:color w:val="000000" w:themeColor="text1"/>
                <w:sz w:val="14"/>
                <w:szCs w:val="14"/>
                <w:lang w:eastAsia="es-MX"/>
              </w:rPr>
              <w:t>3</w:t>
            </w:r>
          </w:p>
        </w:tc>
        <w:tc>
          <w:tcPr>
            <w:tcW w:w="1385" w:type="dxa"/>
            <w:gridSpan w:val="5"/>
            <w:tcMar/>
            <w:vAlign w:val="center"/>
          </w:tcPr>
          <w:p w:rsidRPr="00FC5907" w:rsidR="001E30B1" w:rsidP="001E30B1" w:rsidRDefault="79CEBBEA" w14:paraId="4506C315" w14:textId="4E35BF45">
            <w:pPr>
              <w:pStyle w:val="Default"/>
              <w:rPr>
                <w:rFonts w:ascii="Arial" w:hAnsi="Arial" w:eastAsia="Times New Roman" w:cs="Arial"/>
                <w:sz w:val="14"/>
                <w:szCs w:val="14"/>
                <w:lang w:eastAsia="es-MX"/>
              </w:rPr>
            </w:pPr>
            <w:r w:rsidRPr="00FC5907">
              <w:rPr>
                <w:rFonts w:ascii="Arial" w:hAnsi="Arial" w:eastAsia="Times New Roman" w:cs="Arial"/>
                <w:sz w:val="14"/>
                <w:szCs w:val="14"/>
                <w:lang w:eastAsia="es-MX"/>
              </w:rPr>
              <w:t xml:space="preserve">Ingresos por minutos o segundos de voz de llamada saliente </w:t>
            </w:r>
          </w:p>
        </w:tc>
        <w:tc>
          <w:tcPr>
            <w:tcW w:w="5455" w:type="dxa"/>
            <w:gridSpan w:val="14"/>
            <w:tcMar/>
            <w:vAlign w:val="center"/>
          </w:tcPr>
          <w:p w:rsidR="24B3D86F" w:rsidP="24B3D86F" w:rsidRDefault="24B3D86F" w14:paraId="6941038B" w14:textId="0AC3CF2C">
            <w:pPr>
              <w:pStyle w:val="Default"/>
              <w:jc w:val="both"/>
              <w:rPr>
                <w:rFonts w:ascii="Arial" w:hAnsi="Arial" w:eastAsia="Times New Roman" w:cs="Arial"/>
                <w:sz w:val="14"/>
                <w:szCs w:val="14"/>
                <w:lang w:eastAsia="es-MX"/>
              </w:rPr>
            </w:pPr>
            <w:proofErr w:type="gramStart"/>
            <w:r w:rsidRPr="24B3D86F">
              <w:rPr>
                <w:rFonts w:ascii="Arial" w:hAnsi="Arial" w:eastAsia="Times New Roman" w:cs="Arial"/>
                <w:sz w:val="14"/>
                <w:szCs w:val="14"/>
                <w:lang w:eastAsia="es-MX"/>
              </w:rPr>
              <w:t>Total</w:t>
            </w:r>
            <w:proofErr w:type="gramEnd"/>
            <w:r w:rsidRPr="24B3D86F">
              <w:rPr>
                <w:rFonts w:ascii="Arial" w:hAnsi="Arial" w:eastAsia="Times New Roman" w:cs="Arial"/>
                <w:sz w:val="14"/>
                <w:szCs w:val="14"/>
                <w:lang w:eastAsia="es-MX"/>
              </w:rPr>
              <w:t xml:space="preserve"> de ingresos, sin IVA ni ningún otro impuesto aplicable, percibidos por el Servicio Mayorista de Usuario Visitante en concepto de minutos o segundos de llamada saliente vendidos al Operador al que se le provee el Servicio Mayorista de usuario visitante. </w:t>
            </w:r>
            <w:proofErr w:type="gramStart"/>
            <w:r w:rsidRPr="24B3D86F">
              <w:rPr>
                <w:rFonts w:ascii="Arial" w:hAnsi="Arial" w:eastAsia="Times New Roman" w:cs="Arial"/>
                <w:sz w:val="14"/>
                <w:szCs w:val="14"/>
                <w:lang w:eastAsia="es-MX"/>
              </w:rPr>
              <w:t>El valor a reportar</w:t>
            </w:r>
            <w:proofErr w:type="gramEnd"/>
            <w:r w:rsidRPr="24B3D86F">
              <w:rPr>
                <w:rFonts w:ascii="Arial" w:hAnsi="Arial" w:eastAsia="Times New Roman" w:cs="Arial"/>
                <w:sz w:val="14"/>
                <w:szCs w:val="14"/>
                <w:lang w:eastAsia="es-MX"/>
              </w:rPr>
              <w:t xml:space="preserve"> debe ser el acumulado durante el período.</w:t>
            </w:r>
          </w:p>
        </w:tc>
        <w:tc>
          <w:tcPr>
            <w:tcW w:w="1278" w:type="dxa"/>
            <w:gridSpan w:val="3"/>
            <w:tcMar/>
            <w:vAlign w:val="center"/>
          </w:tcPr>
          <w:p w:rsidRPr="00FC5907" w:rsidR="001E30B1" w:rsidP="001E30B1" w:rsidRDefault="001E30B1" w14:paraId="2C7D6EF2" w14:textId="7495916F">
            <w:pPr>
              <w:jc w:val="center"/>
              <w:rPr>
                <w:rFonts w:ascii="Arial" w:hAnsi="Arial" w:cs="Arial"/>
                <w:sz w:val="14"/>
                <w:szCs w:val="14"/>
              </w:rPr>
            </w:pPr>
            <w:r w:rsidRPr="00FC5907">
              <w:rPr>
                <w:rFonts w:ascii="Arial" w:hAnsi="Arial" w:cs="Arial"/>
                <w:sz w:val="14"/>
                <w:szCs w:val="14"/>
              </w:rPr>
              <w:t>Pesos (MXN)</w:t>
            </w:r>
          </w:p>
        </w:tc>
      </w:tr>
      <w:tr w:rsidRPr="00FC5907" w:rsidR="001E30B1" w:rsidTr="012A6611" w14:paraId="247311F2" w14:textId="77777777">
        <w:trPr>
          <w:trHeight w:val="300"/>
          <w:jc w:val="center"/>
        </w:trPr>
        <w:tc>
          <w:tcPr>
            <w:tcW w:w="1020" w:type="dxa"/>
            <w:gridSpan w:val="3"/>
            <w:tcMar/>
            <w:vAlign w:val="center"/>
          </w:tcPr>
          <w:p w:rsidRPr="00FC5907" w:rsidR="001E30B1" w:rsidP="3F7C5021" w:rsidRDefault="001E30B1" w14:paraId="64386C60" w14:textId="4A6272C0">
            <w:pPr>
              <w:rPr>
                <w:rFonts w:ascii="Arial" w:hAnsi="Arial" w:eastAsia="Times New Roman" w:cs="Arial"/>
                <w:color w:val="000000" w:themeColor="text1"/>
                <w:sz w:val="14"/>
                <w:szCs w:val="14"/>
                <w:lang w:eastAsia="es-MX"/>
              </w:rPr>
            </w:pPr>
            <w:r w:rsidRPr="00FC5907">
              <w:rPr>
                <w:rFonts w:ascii="Arial" w:hAnsi="Arial" w:eastAsia="Times New Roman" w:cs="Arial"/>
                <w:color w:val="000000" w:themeColor="text1"/>
                <w:sz w:val="14"/>
                <w:szCs w:val="14"/>
                <w:lang w:eastAsia="es-MX"/>
              </w:rPr>
              <w:t>R0</w:t>
            </w:r>
            <w:r w:rsidRPr="00FC5907" w:rsidR="046C4BE7">
              <w:rPr>
                <w:rFonts w:ascii="Arial" w:hAnsi="Arial" w:eastAsia="Times New Roman" w:cs="Arial"/>
                <w:color w:val="000000" w:themeColor="text1"/>
                <w:sz w:val="14"/>
                <w:szCs w:val="14"/>
                <w:lang w:eastAsia="es-MX"/>
              </w:rPr>
              <w:t>19</w:t>
            </w:r>
            <w:r w:rsidRPr="00FC5907">
              <w:rPr>
                <w:rFonts w:ascii="Arial" w:hAnsi="Arial" w:eastAsia="Times New Roman" w:cs="Arial"/>
                <w:color w:val="000000" w:themeColor="text1"/>
                <w:sz w:val="14"/>
                <w:szCs w:val="14"/>
                <w:lang w:eastAsia="es-MX"/>
              </w:rPr>
              <w:t>-010</w:t>
            </w:r>
            <w:r w:rsidRPr="00FC5907" w:rsidR="7112CEB8">
              <w:rPr>
                <w:rFonts w:ascii="Arial" w:hAnsi="Arial" w:eastAsia="Times New Roman" w:cs="Arial"/>
                <w:color w:val="000000" w:themeColor="text1"/>
                <w:sz w:val="14"/>
                <w:szCs w:val="14"/>
                <w:lang w:eastAsia="es-MX"/>
              </w:rPr>
              <w:t>4</w:t>
            </w:r>
          </w:p>
        </w:tc>
        <w:tc>
          <w:tcPr>
            <w:tcW w:w="1385" w:type="dxa"/>
            <w:gridSpan w:val="5"/>
            <w:tcMar/>
            <w:vAlign w:val="center"/>
          </w:tcPr>
          <w:p w:rsidRPr="00FC5907" w:rsidR="001E30B1" w:rsidP="001E30B1" w:rsidRDefault="79CEBBEA" w14:paraId="289BF4F6" w14:textId="49B7FF70">
            <w:pPr>
              <w:pStyle w:val="Default"/>
              <w:rPr>
                <w:rFonts w:ascii="Arial" w:hAnsi="Arial" w:eastAsia="Times New Roman" w:cs="Arial"/>
                <w:sz w:val="14"/>
                <w:szCs w:val="14"/>
                <w:lang w:eastAsia="es-MX"/>
              </w:rPr>
            </w:pPr>
            <w:r w:rsidRPr="00FC5907">
              <w:rPr>
                <w:rFonts w:ascii="Arial" w:hAnsi="Arial" w:eastAsia="Times New Roman" w:cs="Arial"/>
                <w:sz w:val="14"/>
                <w:szCs w:val="14"/>
                <w:lang w:eastAsia="es-MX"/>
              </w:rPr>
              <w:t xml:space="preserve">Ingresos por capacidad de datos </w:t>
            </w:r>
          </w:p>
        </w:tc>
        <w:tc>
          <w:tcPr>
            <w:tcW w:w="5455" w:type="dxa"/>
            <w:gridSpan w:val="14"/>
            <w:tcMar/>
            <w:vAlign w:val="center"/>
          </w:tcPr>
          <w:p w:rsidR="24B3D86F" w:rsidP="24B3D86F" w:rsidRDefault="24B3D86F" w14:paraId="7E93F55A" w14:textId="54788D76">
            <w:pPr>
              <w:pStyle w:val="Default"/>
              <w:jc w:val="both"/>
              <w:rPr>
                <w:rFonts w:ascii="Arial" w:hAnsi="Arial" w:eastAsia="Times New Roman" w:cs="Arial"/>
                <w:sz w:val="14"/>
                <w:szCs w:val="14"/>
                <w:lang w:eastAsia="es-MX"/>
              </w:rPr>
            </w:pPr>
            <w:proofErr w:type="gramStart"/>
            <w:r w:rsidRPr="24B3D86F">
              <w:rPr>
                <w:rFonts w:ascii="Arial" w:hAnsi="Arial" w:eastAsia="Times New Roman" w:cs="Arial"/>
                <w:sz w:val="14"/>
                <w:szCs w:val="14"/>
                <w:lang w:eastAsia="es-MX"/>
              </w:rPr>
              <w:t>Total</w:t>
            </w:r>
            <w:proofErr w:type="gramEnd"/>
            <w:r w:rsidRPr="24B3D86F">
              <w:rPr>
                <w:rFonts w:ascii="Arial" w:hAnsi="Arial" w:eastAsia="Times New Roman" w:cs="Arial"/>
                <w:sz w:val="14"/>
                <w:szCs w:val="14"/>
                <w:lang w:eastAsia="es-MX"/>
              </w:rPr>
              <w:t xml:space="preserve"> de ingresos, sin IVA ni ningún otro impuesto aplicable, percibidos por el Servicio Mayorista de Usuario Visitante en concepto de capacidad de datos vendidos al Operador al que se le provee el Servicio Mayorista de usuario visitante. </w:t>
            </w:r>
            <w:proofErr w:type="gramStart"/>
            <w:r w:rsidRPr="24B3D86F">
              <w:rPr>
                <w:rFonts w:ascii="Arial" w:hAnsi="Arial" w:eastAsia="Times New Roman" w:cs="Arial"/>
                <w:sz w:val="14"/>
                <w:szCs w:val="14"/>
                <w:lang w:eastAsia="es-MX"/>
              </w:rPr>
              <w:t>El valor a reportar</w:t>
            </w:r>
            <w:proofErr w:type="gramEnd"/>
            <w:r w:rsidRPr="24B3D86F">
              <w:rPr>
                <w:rFonts w:ascii="Arial" w:hAnsi="Arial" w:eastAsia="Times New Roman" w:cs="Arial"/>
                <w:sz w:val="14"/>
                <w:szCs w:val="14"/>
                <w:lang w:eastAsia="es-MX"/>
              </w:rPr>
              <w:t xml:space="preserve"> debe ser el acumulado durante el período.</w:t>
            </w:r>
          </w:p>
        </w:tc>
        <w:tc>
          <w:tcPr>
            <w:tcW w:w="1278" w:type="dxa"/>
            <w:gridSpan w:val="3"/>
            <w:tcMar/>
            <w:vAlign w:val="center"/>
          </w:tcPr>
          <w:p w:rsidRPr="00FC5907" w:rsidR="001E30B1" w:rsidP="001E30B1" w:rsidRDefault="001E30B1" w14:paraId="63F1C136" w14:textId="77594836">
            <w:pPr>
              <w:jc w:val="center"/>
              <w:rPr>
                <w:rFonts w:ascii="Arial" w:hAnsi="Arial" w:cs="Arial"/>
                <w:sz w:val="14"/>
                <w:szCs w:val="14"/>
              </w:rPr>
            </w:pPr>
            <w:r w:rsidRPr="00FC5907">
              <w:rPr>
                <w:rFonts w:ascii="Arial" w:hAnsi="Arial" w:cs="Arial"/>
                <w:sz w:val="14"/>
                <w:szCs w:val="14"/>
              </w:rPr>
              <w:t>Pesos (MXN)</w:t>
            </w:r>
          </w:p>
        </w:tc>
      </w:tr>
      <w:tr w:rsidRPr="00FC5907" w:rsidR="001E30B1" w:rsidTr="012A6611" w14:paraId="54A48866" w14:textId="77777777">
        <w:trPr>
          <w:trHeight w:val="300"/>
          <w:jc w:val="center"/>
        </w:trPr>
        <w:tc>
          <w:tcPr>
            <w:tcW w:w="1020" w:type="dxa"/>
            <w:gridSpan w:val="3"/>
            <w:tcMar/>
            <w:vAlign w:val="center"/>
          </w:tcPr>
          <w:p w:rsidRPr="00FC5907" w:rsidR="001E30B1" w:rsidP="001E30B1" w:rsidRDefault="001E30B1" w14:paraId="790B037A" w14:textId="60453C90">
            <w:pPr>
              <w:rPr>
                <w:rFonts w:ascii="Arial" w:hAnsi="Arial" w:eastAsia="Times New Roman" w:cs="Arial"/>
                <w:color w:val="000000" w:themeColor="text1"/>
                <w:sz w:val="14"/>
                <w:szCs w:val="14"/>
                <w:lang w:eastAsia="es-MX"/>
              </w:rPr>
            </w:pPr>
            <w:r w:rsidRPr="00FC5907">
              <w:rPr>
                <w:rFonts w:ascii="Arial" w:hAnsi="Arial" w:eastAsia="Times New Roman" w:cs="Arial"/>
                <w:color w:val="000000" w:themeColor="text1"/>
                <w:sz w:val="14"/>
                <w:szCs w:val="14"/>
                <w:lang w:eastAsia="es-MX"/>
              </w:rPr>
              <w:t>R0</w:t>
            </w:r>
            <w:r w:rsidRPr="00FC5907" w:rsidR="092AB6D3">
              <w:rPr>
                <w:rFonts w:ascii="Arial" w:hAnsi="Arial" w:eastAsia="Times New Roman" w:cs="Arial"/>
                <w:color w:val="000000" w:themeColor="text1"/>
                <w:sz w:val="14"/>
                <w:szCs w:val="14"/>
                <w:lang w:eastAsia="es-MX"/>
              </w:rPr>
              <w:t>19</w:t>
            </w:r>
            <w:r w:rsidRPr="00FC5907">
              <w:rPr>
                <w:rFonts w:ascii="Arial" w:hAnsi="Arial" w:eastAsia="Times New Roman" w:cs="Arial"/>
                <w:color w:val="000000" w:themeColor="text1"/>
                <w:sz w:val="14"/>
                <w:szCs w:val="14"/>
                <w:lang w:eastAsia="es-MX"/>
              </w:rPr>
              <w:t>-010</w:t>
            </w:r>
            <w:r w:rsidRPr="00FC5907" w:rsidR="2F02A9DA">
              <w:rPr>
                <w:rFonts w:ascii="Arial" w:hAnsi="Arial" w:eastAsia="Times New Roman" w:cs="Arial"/>
                <w:color w:val="000000" w:themeColor="text1"/>
                <w:sz w:val="14"/>
                <w:szCs w:val="14"/>
                <w:lang w:eastAsia="es-MX"/>
              </w:rPr>
              <w:t>5</w:t>
            </w:r>
          </w:p>
        </w:tc>
        <w:tc>
          <w:tcPr>
            <w:tcW w:w="1385" w:type="dxa"/>
            <w:gridSpan w:val="5"/>
            <w:tcMar/>
            <w:vAlign w:val="center"/>
          </w:tcPr>
          <w:p w:rsidRPr="00FC5907" w:rsidR="001E30B1" w:rsidP="001E30B1" w:rsidRDefault="79CEBBEA" w14:paraId="7040A094" w14:textId="70D3A99E">
            <w:pPr>
              <w:pStyle w:val="Default"/>
              <w:rPr>
                <w:rFonts w:ascii="Arial" w:hAnsi="Arial" w:eastAsia="Times New Roman" w:cs="Arial"/>
                <w:sz w:val="14"/>
                <w:szCs w:val="14"/>
                <w:lang w:eastAsia="es-MX"/>
              </w:rPr>
            </w:pPr>
            <w:r w:rsidRPr="00FC5907">
              <w:rPr>
                <w:rFonts w:ascii="Arial" w:hAnsi="Arial" w:eastAsia="Times New Roman" w:cs="Arial"/>
                <w:sz w:val="14"/>
                <w:szCs w:val="14"/>
                <w:lang w:eastAsia="es-MX"/>
              </w:rPr>
              <w:t xml:space="preserve">Ingresos por mensajes de texto SMS </w:t>
            </w:r>
          </w:p>
        </w:tc>
        <w:tc>
          <w:tcPr>
            <w:tcW w:w="5455" w:type="dxa"/>
            <w:gridSpan w:val="14"/>
            <w:tcMar/>
            <w:vAlign w:val="center"/>
          </w:tcPr>
          <w:p w:rsidR="24B3D86F" w:rsidP="24B3D86F" w:rsidRDefault="24B3D86F" w14:paraId="2CC2A1A8" w14:textId="00854074">
            <w:pPr>
              <w:pStyle w:val="Default"/>
              <w:jc w:val="both"/>
              <w:rPr>
                <w:rFonts w:ascii="Arial" w:hAnsi="Arial" w:eastAsia="Times New Roman" w:cs="Arial"/>
                <w:sz w:val="14"/>
                <w:szCs w:val="14"/>
                <w:lang w:eastAsia="es-MX"/>
              </w:rPr>
            </w:pPr>
            <w:proofErr w:type="gramStart"/>
            <w:r w:rsidRPr="24B3D86F">
              <w:rPr>
                <w:rFonts w:ascii="Arial" w:hAnsi="Arial" w:eastAsia="Times New Roman" w:cs="Arial"/>
                <w:sz w:val="14"/>
                <w:szCs w:val="14"/>
                <w:lang w:eastAsia="es-MX"/>
              </w:rPr>
              <w:t>Total</w:t>
            </w:r>
            <w:proofErr w:type="gramEnd"/>
            <w:r w:rsidRPr="24B3D86F">
              <w:rPr>
                <w:rFonts w:ascii="Arial" w:hAnsi="Arial" w:eastAsia="Times New Roman" w:cs="Arial"/>
                <w:sz w:val="14"/>
                <w:szCs w:val="14"/>
                <w:lang w:eastAsia="es-MX"/>
              </w:rPr>
              <w:t xml:space="preserve"> de ingresos, sin IVA ni ningún otro impuesto aplicable, percibidos por el Servicio Mayorista de Usuario Visitante en concepto de Mensajes SMS vendidos al Operador al que se le provee el Servicio Mayorista de usuario visitante. </w:t>
            </w:r>
            <w:proofErr w:type="gramStart"/>
            <w:r w:rsidRPr="24B3D86F">
              <w:rPr>
                <w:rFonts w:ascii="Arial" w:hAnsi="Arial" w:eastAsia="Times New Roman" w:cs="Arial"/>
                <w:sz w:val="14"/>
                <w:szCs w:val="14"/>
                <w:lang w:eastAsia="es-MX"/>
              </w:rPr>
              <w:t>El valor a reportar</w:t>
            </w:r>
            <w:proofErr w:type="gramEnd"/>
            <w:r w:rsidRPr="24B3D86F">
              <w:rPr>
                <w:rFonts w:ascii="Arial" w:hAnsi="Arial" w:eastAsia="Times New Roman" w:cs="Arial"/>
                <w:sz w:val="14"/>
                <w:szCs w:val="14"/>
                <w:lang w:eastAsia="es-MX"/>
              </w:rPr>
              <w:t xml:space="preserve"> debe ser el acumulado durante el período.</w:t>
            </w:r>
          </w:p>
        </w:tc>
        <w:tc>
          <w:tcPr>
            <w:tcW w:w="1278" w:type="dxa"/>
            <w:gridSpan w:val="3"/>
            <w:tcMar/>
            <w:vAlign w:val="center"/>
          </w:tcPr>
          <w:p w:rsidRPr="00FC5907" w:rsidR="001E30B1" w:rsidP="001E30B1" w:rsidRDefault="001E30B1" w14:paraId="776EA155" w14:textId="1DDB07CB">
            <w:pPr>
              <w:jc w:val="center"/>
              <w:rPr>
                <w:rFonts w:ascii="Arial" w:hAnsi="Arial" w:cs="Arial"/>
                <w:sz w:val="14"/>
                <w:szCs w:val="14"/>
              </w:rPr>
            </w:pPr>
            <w:r w:rsidRPr="00FC5907">
              <w:rPr>
                <w:rFonts w:ascii="Arial" w:hAnsi="Arial" w:cs="Arial"/>
                <w:sz w:val="14"/>
                <w:szCs w:val="14"/>
              </w:rPr>
              <w:t>Pesos (MXN)</w:t>
            </w:r>
          </w:p>
        </w:tc>
      </w:tr>
      <w:tr w:rsidRPr="00FC5907" w:rsidR="001E30B1" w:rsidTr="012A6611" w14:paraId="5D0667B8" w14:textId="77777777">
        <w:trPr>
          <w:trHeight w:val="300"/>
          <w:jc w:val="center"/>
        </w:trPr>
        <w:tc>
          <w:tcPr>
            <w:tcW w:w="9138" w:type="dxa"/>
            <w:gridSpan w:val="25"/>
            <w:shd w:val="clear" w:color="auto" w:fill="D9D9D9" w:themeFill="background1" w:themeFillShade="D9"/>
            <w:tcMar/>
            <w:vAlign w:val="center"/>
          </w:tcPr>
          <w:p w:rsidRPr="00FC5907" w:rsidR="001E30B1" w:rsidP="00F8059F" w:rsidRDefault="001E30B1" w14:paraId="448C1087" w14:textId="7BAABCF4">
            <w:pPr>
              <w:rPr>
                <w:rFonts w:ascii="Arial" w:hAnsi="Arial" w:cs="Arial"/>
                <w:sz w:val="14"/>
                <w:szCs w:val="14"/>
              </w:rPr>
            </w:pPr>
            <w:r w:rsidRPr="00FC5907">
              <w:rPr>
                <w:rFonts w:ascii="Arial" w:hAnsi="Arial" w:cs="Arial"/>
                <w:b/>
                <w:bCs/>
                <w:noProof/>
                <w:color w:val="000000" w:themeColor="text1"/>
                <w:sz w:val="14"/>
                <w:szCs w:val="14"/>
              </w:rPr>
              <w:t>R0</w:t>
            </w:r>
            <w:r w:rsidRPr="00FC5907" w:rsidR="43DED4FC">
              <w:rPr>
                <w:rFonts w:ascii="Arial" w:hAnsi="Arial" w:cs="Arial"/>
                <w:b/>
                <w:bCs/>
                <w:noProof/>
                <w:color w:val="000000" w:themeColor="text1"/>
                <w:sz w:val="14"/>
                <w:szCs w:val="14"/>
              </w:rPr>
              <w:t>19</w:t>
            </w:r>
            <w:r w:rsidRPr="00FC5907">
              <w:rPr>
                <w:rFonts w:ascii="Arial" w:hAnsi="Arial" w:cs="Arial"/>
                <w:b/>
                <w:bCs/>
                <w:noProof/>
                <w:color w:val="000000" w:themeColor="text1"/>
                <w:sz w:val="14"/>
                <w:szCs w:val="14"/>
              </w:rPr>
              <w:t>-02. Volumen provisto del servicio de usuario visitante.</w:t>
            </w:r>
          </w:p>
        </w:tc>
      </w:tr>
      <w:tr w:rsidRPr="00FC5907" w:rsidR="001E30B1" w:rsidTr="012A6611" w14:paraId="559D50A4" w14:textId="77777777">
        <w:trPr>
          <w:trHeight w:val="300"/>
          <w:jc w:val="center"/>
        </w:trPr>
        <w:tc>
          <w:tcPr>
            <w:tcW w:w="1020" w:type="dxa"/>
            <w:gridSpan w:val="3"/>
            <w:tcMar/>
            <w:vAlign w:val="center"/>
          </w:tcPr>
          <w:p w:rsidRPr="00FC5907" w:rsidR="001E30B1" w:rsidP="634C2437" w:rsidRDefault="001E30B1" w14:paraId="39BE648F" w14:textId="50CCC837">
            <w:pPr>
              <w:rPr>
                <w:rFonts w:ascii="Arial" w:hAnsi="Arial" w:eastAsia="Arial" w:cs="Arial"/>
                <w:sz w:val="14"/>
                <w:szCs w:val="14"/>
              </w:rPr>
            </w:pPr>
            <w:r w:rsidRPr="634C2437">
              <w:rPr>
                <w:rFonts w:ascii="Arial" w:hAnsi="Arial" w:eastAsia="Arial" w:cs="Arial"/>
                <w:color w:val="000000" w:themeColor="text1"/>
                <w:sz w:val="14"/>
                <w:szCs w:val="14"/>
                <w:lang w:eastAsia="es-MX"/>
              </w:rPr>
              <w:t>C</w:t>
            </w:r>
            <w:r w:rsidRPr="634C2437" w:rsidR="148E2B03">
              <w:rPr>
                <w:rFonts w:ascii="Arial" w:hAnsi="Arial" w:eastAsia="Arial" w:cs="Arial"/>
                <w:color w:val="000000" w:themeColor="text1"/>
                <w:sz w:val="14"/>
                <w:szCs w:val="14"/>
                <w:lang w:eastAsia="es-MX"/>
              </w:rPr>
              <w:t>5</w:t>
            </w:r>
            <w:r w:rsidRPr="634C2437">
              <w:rPr>
                <w:rFonts w:ascii="Arial" w:hAnsi="Arial" w:eastAsia="Arial" w:cs="Arial"/>
                <w:color w:val="000000" w:themeColor="text1"/>
                <w:sz w:val="14"/>
                <w:szCs w:val="14"/>
                <w:lang w:eastAsia="es-MX"/>
              </w:rPr>
              <w:t>01</w:t>
            </w:r>
          </w:p>
        </w:tc>
        <w:tc>
          <w:tcPr>
            <w:tcW w:w="1385" w:type="dxa"/>
            <w:gridSpan w:val="5"/>
            <w:tcMar/>
            <w:vAlign w:val="center"/>
          </w:tcPr>
          <w:p w:rsidRPr="00FC5907" w:rsidR="001E30B1" w:rsidP="634C2437" w:rsidRDefault="001E30B1" w14:paraId="09A8067A" w14:textId="77777777">
            <w:pPr>
              <w:pStyle w:val="Default"/>
              <w:rPr>
                <w:rFonts w:ascii="Arial" w:hAnsi="Arial" w:eastAsia="Arial" w:cs="Arial"/>
                <w:sz w:val="14"/>
                <w:szCs w:val="14"/>
                <w:lang w:eastAsia="es-MX"/>
              </w:rPr>
            </w:pPr>
            <w:proofErr w:type="spellStart"/>
            <w:r w:rsidRPr="634C2437">
              <w:rPr>
                <w:rFonts w:ascii="Arial" w:hAnsi="Arial" w:eastAsia="Arial" w:cs="Arial"/>
                <w:sz w:val="14"/>
                <w:szCs w:val="14"/>
                <w:lang w:eastAsia="es-MX"/>
              </w:rPr>
              <w:t>Desagregador</w:t>
            </w:r>
            <w:proofErr w:type="spellEnd"/>
            <w:r w:rsidRPr="634C2437">
              <w:rPr>
                <w:rFonts w:ascii="Arial" w:hAnsi="Arial" w:eastAsia="Arial" w:cs="Arial"/>
                <w:sz w:val="14"/>
                <w:szCs w:val="14"/>
                <w:lang w:eastAsia="es-MX"/>
              </w:rPr>
              <w:t xml:space="preserve"> por Año </w:t>
            </w:r>
          </w:p>
        </w:tc>
        <w:tc>
          <w:tcPr>
            <w:tcW w:w="5455" w:type="dxa"/>
            <w:gridSpan w:val="14"/>
            <w:tcMar/>
            <w:vAlign w:val="center"/>
          </w:tcPr>
          <w:p w:rsidRPr="00FC5907" w:rsidR="001E30B1" w:rsidP="634C2437" w:rsidRDefault="001E30B1" w14:paraId="3CB45118" w14:textId="77777777">
            <w:pPr>
              <w:pStyle w:val="Default"/>
              <w:jc w:val="both"/>
              <w:rPr>
                <w:rFonts w:ascii="Arial" w:hAnsi="Arial" w:eastAsia="Arial" w:cs="Arial"/>
                <w:sz w:val="14"/>
                <w:szCs w:val="14"/>
                <w:lang w:eastAsia="es-MX"/>
              </w:rPr>
            </w:pPr>
            <w:r w:rsidRPr="634C2437">
              <w:rPr>
                <w:rFonts w:ascii="Arial" w:hAnsi="Arial" w:eastAsia="Arial" w:cs="Arial"/>
                <w:sz w:val="14"/>
                <w:szCs w:val="14"/>
                <w:lang w:eastAsia="es-MX"/>
              </w:rPr>
              <w:t xml:space="preserve">Este campo es un </w:t>
            </w:r>
            <w:proofErr w:type="spellStart"/>
            <w:r w:rsidRPr="634C2437">
              <w:rPr>
                <w:rFonts w:ascii="Arial" w:hAnsi="Arial" w:eastAsia="Arial" w:cs="Arial"/>
                <w:sz w:val="14"/>
                <w:szCs w:val="14"/>
                <w:lang w:eastAsia="es-MX"/>
              </w:rPr>
              <w:t>Desagregador</w:t>
            </w:r>
            <w:proofErr w:type="spellEnd"/>
            <w:r w:rsidRPr="634C2437">
              <w:rPr>
                <w:rFonts w:ascii="Arial" w:hAnsi="Arial" w:eastAsia="Arial" w:cs="Arial"/>
                <w:sz w:val="14"/>
                <w:szCs w:val="14"/>
                <w:lang w:eastAsia="es-MX"/>
              </w:rPr>
              <w:t xml:space="preserve"> del CCI. </w:t>
            </w:r>
          </w:p>
          <w:p w:rsidRPr="00FC5907" w:rsidR="001E30B1" w:rsidP="634C2437" w:rsidRDefault="001E30B1" w14:paraId="1EA0193E" w14:textId="221F4EA2">
            <w:pPr>
              <w:jc w:val="both"/>
              <w:rPr>
                <w:rFonts w:ascii="Arial" w:hAnsi="Arial" w:eastAsia="Arial" w:cs="Arial"/>
                <w:color w:val="000000"/>
                <w:sz w:val="14"/>
                <w:szCs w:val="14"/>
                <w:lang w:eastAsia="es-MX"/>
              </w:rPr>
            </w:pPr>
            <w:r w:rsidRPr="634C2437">
              <w:rPr>
                <w:rFonts w:ascii="Arial" w:hAnsi="Arial" w:eastAsia="Arial" w:cs="Arial"/>
                <w:color w:val="000000" w:themeColor="text1"/>
                <w:sz w:val="14"/>
                <w:szCs w:val="14"/>
                <w:lang w:eastAsia="es-MX"/>
              </w:rPr>
              <w:t>Para responder a este campo deberán de usarse las claves del grupo C</w:t>
            </w:r>
            <w:r w:rsidRPr="634C2437" w:rsidR="2D606AC9">
              <w:rPr>
                <w:rFonts w:ascii="Arial" w:hAnsi="Arial" w:eastAsia="Arial" w:cs="Arial"/>
                <w:color w:val="000000" w:themeColor="text1"/>
                <w:sz w:val="14"/>
                <w:szCs w:val="14"/>
                <w:lang w:eastAsia="es-MX"/>
              </w:rPr>
              <w:t>5</w:t>
            </w:r>
            <w:r w:rsidRPr="634C2437">
              <w:rPr>
                <w:rFonts w:ascii="Arial" w:hAnsi="Arial" w:eastAsia="Arial" w:cs="Arial"/>
                <w:color w:val="000000" w:themeColor="text1"/>
                <w:sz w:val="14"/>
                <w:szCs w:val="14"/>
                <w:lang w:eastAsia="es-MX"/>
              </w:rPr>
              <w:t xml:space="preserve">01. </w:t>
            </w:r>
          </w:p>
        </w:tc>
        <w:tc>
          <w:tcPr>
            <w:tcW w:w="1278" w:type="dxa"/>
            <w:gridSpan w:val="3"/>
            <w:tcMar/>
            <w:vAlign w:val="center"/>
          </w:tcPr>
          <w:p w:rsidRPr="00FC5907" w:rsidR="001E30B1" w:rsidP="634C2437" w:rsidRDefault="001E30B1" w14:paraId="69DDC638" w14:textId="77777777">
            <w:pPr>
              <w:jc w:val="center"/>
              <w:rPr>
                <w:rFonts w:ascii="Arial" w:hAnsi="Arial" w:eastAsia="Arial" w:cs="Arial"/>
                <w:sz w:val="14"/>
                <w:szCs w:val="14"/>
              </w:rPr>
            </w:pPr>
            <w:r w:rsidRPr="634C2437">
              <w:rPr>
                <w:rFonts w:ascii="Arial" w:hAnsi="Arial" w:eastAsia="Arial" w:cs="Arial"/>
                <w:sz w:val="14"/>
                <w:szCs w:val="14"/>
              </w:rPr>
              <w:t>No aplica</w:t>
            </w:r>
          </w:p>
        </w:tc>
      </w:tr>
      <w:tr w:rsidRPr="00FC5907" w:rsidR="001E30B1" w:rsidTr="012A6611" w14:paraId="3EFBCE15" w14:textId="77777777">
        <w:trPr>
          <w:trHeight w:val="300"/>
          <w:jc w:val="center"/>
        </w:trPr>
        <w:tc>
          <w:tcPr>
            <w:tcW w:w="1020" w:type="dxa"/>
            <w:gridSpan w:val="3"/>
            <w:tcMar/>
            <w:vAlign w:val="center"/>
          </w:tcPr>
          <w:p w:rsidRPr="00FC5907" w:rsidR="001E30B1" w:rsidP="634C2437" w:rsidRDefault="001E30B1" w14:paraId="3AB64A3D" w14:textId="256C228B">
            <w:pPr>
              <w:rPr>
                <w:rFonts w:ascii="Arial" w:hAnsi="Arial" w:eastAsia="Arial" w:cs="Arial"/>
                <w:sz w:val="14"/>
                <w:szCs w:val="14"/>
              </w:rPr>
            </w:pPr>
            <w:r w:rsidRPr="634C2437">
              <w:rPr>
                <w:rFonts w:ascii="Arial" w:hAnsi="Arial" w:eastAsia="Arial" w:cs="Arial"/>
                <w:color w:val="000000" w:themeColor="text1"/>
                <w:sz w:val="14"/>
                <w:szCs w:val="14"/>
                <w:lang w:eastAsia="es-MX"/>
              </w:rPr>
              <w:t>C</w:t>
            </w:r>
            <w:r w:rsidRPr="634C2437" w:rsidR="0056F7AA">
              <w:rPr>
                <w:rFonts w:ascii="Arial" w:hAnsi="Arial" w:eastAsia="Arial" w:cs="Arial"/>
                <w:color w:val="000000" w:themeColor="text1"/>
                <w:sz w:val="14"/>
                <w:szCs w:val="14"/>
                <w:lang w:eastAsia="es-MX"/>
              </w:rPr>
              <w:t>5</w:t>
            </w:r>
            <w:r w:rsidRPr="634C2437">
              <w:rPr>
                <w:rFonts w:ascii="Arial" w:hAnsi="Arial" w:eastAsia="Arial" w:cs="Arial"/>
                <w:color w:val="000000" w:themeColor="text1"/>
                <w:sz w:val="14"/>
                <w:szCs w:val="14"/>
                <w:lang w:eastAsia="es-MX"/>
              </w:rPr>
              <w:t>02</w:t>
            </w:r>
          </w:p>
        </w:tc>
        <w:tc>
          <w:tcPr>
            <w:tcW w:w="1385" w:type="dxa"/>
            <w:gridSpan w:val="5"/>
            <w:tcMar/>
            <w:vAlign w:val="center"/>
          </w:tcPr>
          <w:p w:rsidRPr="00FC5907" w:rsidR="001E30B1" w:rsidP="634C2437" w:rsidRDefault="001E30B1" w14:paraId="7C0F1533" w14:textId="12BF9EAA">
            <w:pPr>
              <w:pStyle w:val="Default"/>
              <w:rPr>
                <w:rFonts w:ascii="Arial" w:hAnsi="Arial" w:eastAsia="Arial" w:cs="Arial"/>
                <w:sz w:val="14"/>
                <w:szCs w:val="14"/>
                <w:lang w:eastAsia="es-MX"/>
              </w:rPr>
            </w:pPr>
            <w:proofErr w:type="spellStart"/>
            <w:r w:rsidRPr="634C2437">
              <w:rPr>
                <w:rFonts w:ascii="Arial" w:hAnsi="Arial" w:eastAsia="Arial" w:cs="Arial"/>
                <w:sz w:val="14"/>
                <w:szCs w:val="14"/>
                <w:lang w:eastAsia="es-MX"/>
              </w:rPr>
              <w:t>Desagregador</w:t>
            </w:r>
            <w:proofErr w:type="spellEnd"/>
            <w:r w:rsidRPr="634C2437">
              <w:rPr>
                <w:rFonts w:ascii="Arial" w:hAnsi="Arial" w:eastAsia="Arial" w:cs="Arial"/>
                <w:sz w:val="14"/>
                <w:szCs w:val="14"/>
                <w:lang w:eastAsia="es-MX"/>
              </w:rPr>
              <w:t xml:space="preserve"> por </w:t>
            </w:r>
            <w:r w:rsidRPr="634C2437" w:rsidR="2E3E42AF">
              <w:rPr>
                <w:rFonts w:ascii="Arial" w:hAnsi="Arial" w:eastAsia="Arial" w:cs="Arial"/>
                <w:sz w:val="14"/>
                <w:szCs w:val="14"/>
                <w:lang w:eastAsia="es-MX"/>
              </w:rPr>
              <w:t>Trimestre</w:t>
            </w:r>
          </w:p>
        </w:tc>
        <w:tc>
          <w:tcPr>
            <w:tcW w:w="5455" w:type="dxa"/>
            <w:gridSpan w:val="14"/>
            <w:tcMar/>
            <w:vAlign w:val="center"/>
          </w:tcPr>
          <w:p w:rsidRPr="00FC5907" w:rsidR="001E30B1" w:rsidP="634C2437" w:rsidRDefault="001E30B1" w14:paraId="2F7714C6" w14:textId="77777777">
            <w:pPr>
              <w:pStyle w:val="Default"/>
              <w:jc w:val="both"/>
              <w:rPr>
                <w:rFonts w:ascii="Arial" w:hAnsi="Arial" w:eastAsia="Arial" w:cs="Arial"/>
                <w:sz w:val="14"/>
                <w:szCs w:val="14"/>
                <w:lang w:eastAsia="es-MX"/>
              </w:rPr>
            </w:pPr>
            <w:r w:rsidRPr="634C2437">
              <w:rPr>
                <w:rFonts w:ascii="Arial" w:hAnsi="Arial" w:eastAsia="Arial" w:cs="Arial"/>
                <w:sz w:val="14"/>
                <w:szCs w:val="14"/>
                <w:lang w:eastAsia="es-MX"/>
              </w:rPr>
              <w:t xml:space="preserve">Este campo es un </w:t>
            </w:r>
            <w:proofErr w:type="spellStart"/>
            <w:r w:rsidRPr="634C2437">
              <w:rPr>
                <w:rFonts w:ascii="Arial" w:hAnsi="Arial" w:eastAsia="Arial" w:cs="Arial"/>
                <w:sz w:val="14"/>
                <w:szCs w:val="14"/>
                <w:lang w:eastAsia="es-MX"/>
              </w:rPr>
              <w:t>Desagregador</w:t>
            </w:r>
            <w:proofErr w:type="spellEnd"/>
            <w:r w:rsidRPr="634C2437">
              <w:rPr>
                <w:rFonts w:ascii="Arial" w:hAnsi="Arial" w:eastAsia="Arial" w:cs="Arial"/>
                <w:sz w:val="14"/>
                <w:szCs w:val="14"/>
                <w:lang w:eastAsia="es-MX"/>
              </w:rPr>
              <w:t xml:space="preserve"> del CCI. </w:t>
            </w:r>
          </w:p>
          <w:p w:rsidRPr="00FC5907" w:rsidR="001E30B1" w:rsidP="634C2437" w:rsidRDefault="001E30B1" w14:paraId="7598535D" w14:textId="7B9D67C3">
            <w:pPr>
              <w:jc w:val="both"/>
              <w:rPr>
                <w:rFonts w:ascii="Arial" w:hAnsi="Arial" w:eastAsia="Arial" w:cs="Arial"/>
                <w:color w:val="000000"/>
                <w:sz w:val="14"/>
                <w:szCs w:val="14"/>
                <w:lang w:eastAsia="es-MX"/>
              </w:rPr>
            </w:pPr>
            <w:r w:rsidRPr="634C2437">
              <w:rPr>
                <w:rFonts w:ascii="Arial" w:hAnsi="Arial" w:eastAsia="Arial" w:cs="Arial"/>
                <w:color w:val="000000" w:themeColor="text1"/>
                <w:sz w:val="14"/>
                <w:szCs w:val="14"/>
                <w:lang w:eastAsia="es-MX"/>
              </w:rPr>
              <w:t>Para responder a este campo deberán de usarse las claves del grupo C</w:t>
            </w:r>
            <w:r w:rsidRPr="634C2437" w:rsidR="4EDA4FB8">
              <w:rPr>
                <w:rFonts w:ascii="Arial" w:hAnsi="Arial" w:eastAsia="Arial" w:cs="Arial"/>
                <w:color w:val="000000" w:themeColor="text1"/>
                <w:sz w:val="14"/>
                <w:szCs w:val="14"/>
                <w:lang w:eastAsia="es-MX"/>
              </w:rPr>
              <w:t>5</w:t>
            </w:r>
            <w:r w:rsidRPr="634C2437">
              <w:rPr>
                <w:rFonts w:ascii="Arial" w:hAnsi="Arial" w:eastAsia="Arial" w:cs="Arial"/>
                <w:color w:val="000000" w:themeColor="text1"/>
                <w:sz w:val="14"/>
                <w:szCs w:val="14"/>
                <w:lang w:eastAsia="es-MX"/>
              </w:rPr>
              <w:t xml:space="preserve">02. </w:t>
            </w:r>
          </w:p>
        </w:tc>
        <w:tc>
          <w:tcPr>
            <w:tcW w:w="1278" w:type="dxa"/>
            <w:gridSpan w:val="3"/>
            <w:tcMar/>
            <w:vAlign w:val="center"/>
          </w:tcPr>
          <w:p w:rsidRPr="00FC5907" w:rsidR="001E30B1" w:rsidP="634C2437" w:rsidRDefault="001E30B1" w14:paraId="0EBE96B4" w14:textId="77777777">
            <w:pPr>
              <w:jc w:val="center"/>
              <w:rPr>
                <w:rFonts w:ascii="Arial" w:hAnsi="Arial" w:eastAsia="Arial" w:cs="Arial"/>
                <w:sz w:val="14"/>
                <w:szCs w:val="14"/>
              </w:rPr>
            </w:pPr>
            <w:r w:rsidRPr="634C2437">
              <w:rPr>
                <w:rFonts w:ascii="Arial" w:hAnsi="Arial" w:eastAsia="Arial" w:cs="Arial"/>
                <w:sz w:val="14"/>
                <w:szCs w:val="14"/>
              </w:rPr>
              <w:t>No aplica</w:t>
            </w:r>
          </w:p>
        </w:tc>
      </w:tr>
      <w:tr w:rsidRPr="00FC5907" w:rsidR="001E30B1" w:rsidTr="012A6611" w14:paraId="6BF64048" w14:textId="77777777">
        <w:trPr>
          <w:trHeight w:val="300"/>
          <w:jc w:val="center"/>
        </w:trPr>
        <w:tc>
          <w:tcPr>
            <w:tcW w:w="1020" w:type="dxa"/>
            <w:gridSpan w:val="3"/>
            <w:tcMar/>
            <w:vAlign w:val="center"/>
          </w:tcPr>
          <w:p w:rsidRPr="00FC5907" w:rsidR="001E30B1" w:rsidP="634C2437" w:rsidRDefault="001E30B1" w14:paraId="65E1D146" w14:textId="7236563E">
            <w:pPr>
              <w:rPr>
                <w:rFonts w:ascii="Arial" w:hAnsi="Arial" w:eastAsia="Arial" w:cs="Arial"/>
                <w:color w:val="000000"/>
                <w:sz w:val="14"/>
                <w:szCs w:val="14"/>
                <w:lang w:eastAsia="es-MX"/>
              </w:rPr>
            </w:pPr>
            <w:r w:rsidRPr="634C2437">
              <w:rPr>
                <w:rFonts w:ascii="Arial" w:hAnsi="Arial" w:eastAsia="Arial" w:cs="Arial"/>
                <w:color w:val="000000" w:themeColor="text1"/>
                <w:sz w:val="14"/>
                <w:szCs w:val="14"/>
                <w:lang w:eastAsia="es-MX"/>
              </w:rPr>
              <w:lastRenderedPageBreak/>
              <w:t>R0</w:t>
            </w:r>
            <w:r w:rsidRPr="634C2437" w:rsidR="7F0E751E">
              <w:rPr>
                <w:rFonts w:ascii="Arial" w:hAnsi="Arial" w:eastAsia="Arial" w:cs="Arial"/>
                <w:color w:val="000000" w:themeColor="text1"/>
                <w:sz w:val="14"/>
                <w:szCs w:val="14"/>
                <w:lang w:eastAsia="es-MX"/>
              </w:rPr>
              <w:t>19</w:t>
            </w:r>
            <w:r w:rsidRPr="634C2437">
              <w:rPr>
                <w:rFonts w:ascii="Arial" w:hAnsi="Arial" w:eastAsia="Arial" w:cs="Arial"/>
                <w:color w:val="000000" w:themeColor="text1"/>
                <w:sz w:val="14"/>
                <w:szCs w:val="14"/>
                <w:lang w:eastAsia="es-MX"/>
              </w:rPr>
              <w:t>-0201</w:t>
            </w:r>
          </w:p>
        </w:tc>
        <w:tc>
          <w:tcPr>
            <w:tcW w:w="1385" w:type="dxa"/>
            <w:gridSpan w:val="5"/>
            <w:tcMar/>
            <w:vAlign w:val="center"/>
          </w:tcPr>
          <w:p w:rsidRPr="00FC5907" w:rsidR="001E30B1" w:rsidP="634C2437" w:rsidRDefault="5C9BFEE3" w14:paraId="232652CF" w14:textId="43424DD6">
            <w:pPr>
              <w:pStyle w:val="Default"/>
              <w:rPr>
                <w:rFonts w:ascii="Arial" w:hAnsi="Arial" w:eastAsia="Arial" w:cs="Arial"/>
                <w:sz w:val="14"/>
                <w:szCs w:val="14"/>
                <w:lang w:eastAsia="es-MX"/>
              </w:rPr>
            </w:pPr>
            <w:r w:rsidRPr="634C2437">
              <w:rPr>
                <w:rFonts w:ascii="Arial" w:hAnsi="Arial" w:eastAsia="Arial" w:cs="Arial"/>
                <w:sz w:val="14"/>
                <w:szCs w:val="14"/>
                <w:lang w:eastAsia="es-MX"/>
              </w:rPr>
              <w:t xml:space="preserve">Adquiriente del Servicio de usuario visitante </w:t>
            </w:r>
          </w:p>
        </w:tc>
        <w:tc>
          <w:tcPr>
            <w:tcW w:w="5455" w:type="dxa"/>
            <w:gridSpan w:val="14"/>
            <w:tcMar/>
            <w:vAlign w:val="center"/>
          </w:tcPr>
          <w:p w:rsidR="24B3D86F" w:rsidP="634C2437" w:rsidRDefault="24B3D86F" w14:paraId="0560BF09" w14:textId="7CB68802">
            <w:pPr>
              <w:pStyle w:val="Default"/>
              <w:jc w:val="both"/>
              <w:rPr>
                <w:rFonts w:ascii="Arial" w:hAnsi="Arial" w:eastAsia="Arial" w:cs="Arial"/>
                <w:color w:val="000000" w:themeColor="text1"/>
                <w:sz w:val="14"/>
                <w:szCs w:val="14"/>
                <w:lang w:eastAsia="es-MX"/>
              </w:rPr>
            </w:pPr>
            <w:r w:rsidRPr="634C2437">
              <w:rPr>
                <w:rFonts w:ascii="Arial" w:hAnsi="Arial" w:eastAsia="Arial" w:cs="Arial"/>
                <w:color w:val="000000" w:themeColor="text1"/>
                <w:sz w:val="14"/>
                <w:szCs w:val="14"/>
                <w:lang w:eastAsia="es-MX"/>
              </w:rPr>
              <w:t xml:space="preserve"> Razón social del Operador al que se le provee el Servicio Mayorista de usuario visitante</w:t>
            </w:r>
          </w:p>
        </w:tc>
        <w:tc>
          <w:tcPr>
            <w:tcW w:w="1278" w:type="dxa"/>
            <w:gridSpan w:val="3"/>
            <w:tcMar/>
            <w:vAlign w:val="center"/>
          </w:tcPr>
          <w:p w:rsidR="24B3D86F" w:rsidP="634C2437" w:rsidRDefault="24B3D86F" w14:paraId="31AF8A2E" w14:textId="49C61449">
            <w:pPr>
              <w:spacing w:line="259" w:lineRule="auto"/>
              <w:jc w:val="center"/>
              <w:rPr>
                <w:rFonts w:ascii="Arial" w:hAnsi="Arial" w:eastAsia="Arial" w:cs="Arial"/>
                <w:color w:val="000000" w:themeColor="text1"/>
                <w:sz w:val="14"/>
                <w:szCs w:val="14"/>
              </w:rPr>
            </w:pPr>
            <w:r w:rsidRPr="634C2437">
              <w:rPr>
                <w:rFonts w:ascii="Arial" w:hAnsi="Arial" w:eastAsia="Arial" w:cs="Arial"/>
                <w:color w:val="000000" w:themeColor="text1"/>
                <w:sz w:val="14"/>
                <w:szCs w:val="14"/>
              </w:rPr>
              <w:t>Razón Social</w:t>
            </w:r>
          </w:p>
        </w:tc>
      </w:tr>
      <w:tr w:rsidRPr="00FC5907" w:rsidR="001E30B1" w:rsidTr="012A6611" w14:paraId="3B4A30B3" w14:textId="77777777">
        <w:trPr>
          <w:trHeight w:val="300"/>
          <w:jc w:val="center"/>
        </w:trPr>
        <w:tc>
          <w:tcPr>
            <w:tcW w:w="1020" w:type="dxa"/>
            <w:gridSpan w:val="3"/>
            <w:tcMar/>
            <w:vAlign w:val="center"/>
          </w:tcPr>
          <w:p w:rsidRPr="00FC5907" w:rsidR="001E30B1" w:rsidP="634C2437" w:rsidRDefault="001E30B1" w14:paraId="056915C0" w14:textId="63CB5774">
            <w:pPr>
              <w:rPr>
                <w:rFonts w:ascii="Arial" w:hAnsi="Arial" w:eastAsia="Arial" w:cs="Arial"/>
                <w:sz w:val="14"/>
                <w:szCs w:val="14"/>
              </w:rPr>
            </w:pPr>
            <w:r w:rsidRPr="634C2437">
              <w:rPr>
                <w:rFonts w:ascii="Arial" w:hAnsi="Arial" w:eastAsia="Arial" w:cs="Arial"/>
                <w:color w:val="000000" w:themeColor="text1"/>
                <w:sz w:val="14"/>
                <w:szCs w:val="14"/>
                <w:lang w:eastAsia="es-MX"/>
              </w:rPr>
              <w:t>R0</w:t>
            </w:r>
            <w:r w:rsidRPr="634C2437" w:rsidR="233F9F90">
              <w:rPr>
                <w:rFonts w:ascii="Arial" w:hAnsi="Arial" w:eastAsia="Arial" w:cs="Arial"/>
                <w:color w:val="000000" w:themeColor="text1"/>
                <w:sz w:val="14"/>
                <w:szCs w:val="14"/>
                <w:lang w:eastAsia="es-MX"/>
              </w:rPr>
              <w:t>19</w:t>
            </w:r>
            <w:r w:rsidRPr="634C2437">
              <w:rPr>
                <w:rFonts w:ascii="Arial" w:hAnsi="Arial" w:eastAsia="Arial" w:cs="Arial"/>
                <w:color w:val="000000" w:themeColor="text1"/>
                <w:sz w:val="14"/>
                <w:szCs w:val="14"/>
                <w:lang w:eastAsia="es-MX"/>
              </w:rPr>
              <w:t>-0202</w:t>
            </w:r>
          </w:p>
        </w:tc>
        <w:tc>
          <w:tcPr>
            <w:tcW w:w="1385" w:type="dxa"/>
            <w:gridSpan w:val="5"/>
            <w:tcMar/>
            <w:vAlign w:val="center"/>
          </w:tcPr>
          <w:p w:rsidRPr="00FC5907" w:rsidR="001E30B1" w:rsidP="634C2437" w:rsidRDefault="5C9BFEE3" w14:paraId="289F9C3C" w14:textId="14517CB0">
            <w:pPr>
              <w:pStyle w:val="Default"/>
              <w:rPr>
                <w:rFonts w:ascii="Arial" w:hAnsi="Arial" w:eastAsia="Arial" w:cs="Arial"/>
                <w:sz w:val="14"/>
                <w:szCs w:val="14"/>
                <w:lang w:eastAsia="es-MX"/>
              </w:rPr>
            </w:pPr>
            <w:r w:rsidRPr="634C2437">
              <w:rPr>
                <w:rFonts w:ascii="Arial" w:hAnsi="Arial" w:eastAsia="Arial" w:cs="Arial"/>
                <w:sz w:val="14"/>
                <w:szCs w:val="14"/>
                <w:lang w:eastAsia="es-MX"/>
              </w:rPr>
              <w:t xml:space="preserve">Minutos entrantes de Telefonía móvil vendidos  </w:t>
            </w:r>
          </w:p>
        </w:tc>
        <w:tc>
          <w:tcPr>
            <w:tcW w:w="5455" w:type="dxa"/>
            <w:gridSpan w:val="14"/>
            <w:tcMar/>
            <w:vAlign w:val="center"/>
          </w:tcPr>
          <w:p w:rsidR="24B3D86F" w:rsidP="634C2437" w:rsidRDefault="24B3D86F" w14:paraId="1A413D5F" w14:textId="251C994E">
            <w:pPr>
              <w:pStyle w:val="Default"/>
              <w:jc w:val="both"/>
              <w:rPr>
                <w:rFonts w:ascii="Arial" w:hAnsi="Arial" w:eastAsia="Arial" w:cs="Arial"/>
                <w:color w:val="000000" w:themeColor="text1"/>
                <w:sz w:val="14"/>
                <w:szCs w:val="14"/>
                <w:lang w:eastAsia="es-MX"/>
              </w:rPr>
            </w:pPr>
            <w:r w:rsidRPr="634C2437">
              <w:rPr>
                <w:rFonts w:ascii="Arial" w:hAnsi="Arial" w:eastAsia="Arial" w:cs="Arial"/>
                <w:color w:val="000000" w:themeColor="text1"/>
                <w:sz w:val="14"/>
                <w:szCs w:val="14"/>
                <w:lang w:eastAsia="es-MX"/>
              </w:rPr>
              <w:t>Número de minutos entrantes de telefonía móvil vendidos al Operador al que se le provee el Servicio Mayorista de usuario visitante</w:t>
            </w:r>
            <w:r w:rsidRPr="634C2437" w:rsidR="6A9CB1D1">
              <w:rPr>
                <w:rFonts w:ascii="Arial" w:hAnsi="Arial" w:eastAsia="Arial" w:cs="Arial"/>
                <w:color w:val="000000" w:themeColor="text1"/>
                <w:sz w:val="14"/>
                <w:szCs w:val="14"/>
                <w:lang w:eastAsia="es-MX"/>
              </w:rPr>
              <w:t xml:space="preserve">. </w:t>
            </w:r>
            <w:proofErr w:type="gramStart"/>
            <w:r w:rsidRPr="634C2437" w:rsidR="6A9CB1D1">
              <w:rPr>
                <w:rFonts w:ascii="Arial" w:hAnsi="Arial" w:eastAsia="Arial" w:cs="Arial"/>
                <w:color w:val="000000" w:themeColor="text1"/>
                <w:sz w:val="14"/>
                <w:szCs w:val="14"/>
                <w:lang w:eastAsia="es-MX"/>
              </w:rPr>
              <w:t>El valor a reportar</w:t>
            </w:r>
            <w:proofErr w:type="gramEnd"/>
            <w:r w:rsidRPr="634C2437" w:rsidR="6A9CB1D1">
              <w:rPr>
                <w:rFonts w:ascii="Arial" w:hAnsi="Arial" w:eastAsia="Arial" w:cs="Arial"/>
                <w:color w:val="000000" w:themeColor="text1"/>
                <w:sz w:val="14"/>
                <w:szCs w:val="14"/>
                <w:lang w:eastAsia="es-MX"/>
              </w:rPr>
              <w:t xml:space="preserve"> debe ser el acumulado durante el período.</w:t>
            </w:r>
          </w:p>
        </w:tc>
        <w:tc>
          <w:tcPr>
            <w:tcW w:w="1278" w:type="dxa"/>
            <w:gridSpan w:val="3"/>
            <w:tcMar/>
            <w:vAlign w:val="center"/>
          </w:tcPr>
          <w:p w:rsidR="24B3D86F" w:rsidP="634C2437" w:rsidRDefault="24B3D86F" w14:paraId="13B2F351" w14:textId="5531C8DD">
            <w:pPr>
              <w:spacing w:line="259" w:lineRule="auto"/>
              <w:jc w:val="center"/>
              <w:rPr>
                <w:rFonts w:ascii="Arial" w:hAnsi="Arial" w:eastAsia="Arial" w:cs="Arial"/>
                <w:color w:val="000000" w:themeColor="text1"/>
                <w:sz w:val="14"/>
                <w:szCs w:val="14"/>
              </w:rPr>
            </w:pPr>
            <w:r w:rsidRPr="634C2437">
              <w:rPr>
                <w:rFonts w:ascii="Arial" w:hAnsi="Arial" w:eastAsia="Arial" w:cs="Arial"/>
                <w:color w:val="000000" w:themeColor="text1"/>
                <w:sz w:val="14"/>
                <w:szCs w:val="14"/>
              </w:rPr>
              <w:t>Minutos</w:t>
            </w:r>
          </w:p>
        </w:tc>
      </w:tr>
      <w:tr w:rsidRPr="00FC5907" w:rsidR="001E30B1" w:rsidTr="012A6611" w14:paraId="4788BB9A" w14:textId="77777777">
        <w:trPr>
          <w:trHeight w:val="300"/>
          <w:jc w:val="center"/>
        </w:trPr>
        <w:tc>
          <w:tcPr>
            <w:tcW w:w="1020" w:type="dxa"/>
            <w:gridSpan w:val="3"/>
            <w:tcMar/>
            <w:vAlign w:val="center"/>
          </w:tcPr>
          <w:p w:rsidRPr="00FC5907" w:rsidR="001E30B1" w:rsidP="634C2437" w:rsidRDefault="001E30B1" w14:paraId="5769CBC7" w14:textId="0B400B7E">
            <w:pPr>
              <w:rPr>
                <w:rFonts w:ascii="Arial" w:hAnsi="Arial" w:eastAsia="Arial" w:cs="Arial"/>
                <w:sz w:val="14"/>
                <w:szCs w:val="14"/>
              </w:rPr>
            </w:pPr>
            <w:r w:rsidRPr="634C2437">
              <w:rPr>
                <w:rFonts w:ascii="Arial" w:hAnsi="Arial" w:eastAsia="Arial" w:cs="Arial"/>
                <w:color w:val="000000" w:themeColor="text1"/>
                <w:sz w:val="14"/>
                <w:szCs w:val="14"/>
                <w:lang w:eastAsia="es-MX"/>
              </w:rPr>
              <w:t>R0</w:t>
            </w:r>
            <w:r w:rsidRPr="634C2437" w:rsidR="56E06234">
              <w:rPr>
                <w:rFonts w:ascii="Arial" w:hAnsi="Arial" w:eastAsia="Arial" w:cs="Arial"/>
                <w:color w:val="000000" w:themeColor="text1"/>
                <w:sz w:val="14"/>
                <w:szCs w:val="14"/>
                <w:lang w:eastAsia="es-MX"/>
              </w:rPr>
              <w:t>19</w:t>
            </w:r>
            <w:r w:rsidRPr="634C2437">
              <w:rPr>
                <w:rFonts w:ascii="Arial" w:hAnsi="Arial" w:eastAsia="Arial" w:cs="Arial"/>
                <w:color w:val="000000" w:themeColor="text1"/>
                <w:sz w:val="14"/>
                <w:szCs w:val="14"/>
                <w:lang w:eastAsia="es-MX"/>
              </w:rPr>
              <w:t>-0203</w:t>
            </w:r>
          </w:p>
        </w:tc>
        <w:tc>
          <w:tcPr>
            <w:tcW w:w="1385" w:type="dxa"/>
            <w:gridSpan w:val="5"/>
            <w:tcMar/>
            <w:vAlign w:val="center"/>
          </w:tcPr>
          <w:p w:rsidRPr="00FC5907" w:rsidR="001E30B1" w:rsidP="634C2437" w:rsidRDefault="5C9BFEE3" w14:paraId="48D602A5" w14:textId="4359481C">
            <w:pPr>
              <w:pStyle w:val="Default"/>
              <w:rPr>
                <w:rFonts w:ascii="Arial" w:hAnsi="Arial" w:eastAsia="Arial" w:cs="Arial"/>
                <w:sz w:val="14"/>
                <w:szCs w:val="14"/>
                <w:lang w:eastAsia="es-MX"/>
              </w:rPr>
            </w:pPr>
            <w:r w:rsidRPr="634C2437">
              <w:rPr>
                <w:rFonts w:ascii="Arial" w:hAnsi="Arial" w:eastAsia="Arial" w:cs="Arial"/>
                <w:sz w:val="14"/>
                <w:szCs w:val="14"/>
                <w:lang w:eastAsia="es-MX"/>
              </w:rPr>
              <w:t>Minutos salientes de Telefonía móvil vendidos</w:t>
            </w:r>
          </w:p>
        </w:tc>
        <w:tc>
          <w:tcPr>
            <w:tcW w:w="5455" w:type="dxa"/>
            <w:gridSpan w:val="14"/>
            <w:tcMar/>
            <w:vAlign w:val="center"/>
          </w:tcPr>
          <w:p w:rsidR="24B3D86F" w:rsidP="634C2437" w:rsidRDefault="24B3D86F" w14:paraId="064AB61A" w14:textId="6D8EEF72">
            <w:pPr>
              <w:pStyle w:val="Default"/>
              <w:jc w:val="both"/>
              <w:rPr>
                <w:rFonts w:ascii="Arial" w:hAnsi="Arial" w:eastAsia="Arial" w:cs="Arial"/>
                <w:color w:val="000000" w:themeColor="text1"/>
                <w:sz w:val="14"/>
                <w:szCs w:val="14"/>
                <w:lang w:eastAsia="es-MX"/>
              </w:rPr>
            </w:pPr>
            <w:proofErr w:type="spellStart"/>
            <w:r w:rsidRPr="634C2437">
              <w:rPr>
                <w:rFonts w:ascii="Arial" w:hAnsi="Arial" w:eastAsia="Arial" w:cs="Arial"/>
                <w:color w:val="000000" w:themeColor="text1"/>
                <w:sz w:val="14"/>
                <w:szCs w:val="14"/>
                <w:lang w:eastAsia="es-MX"/>
              </w:rPr>
              <w:t>Númerol</w:t>
            </w:r>
            <w:proofErr w:type="spellEnd"/>
            <w:r w:rsidRPr="634C2437">
              <w:rPr>
                <w:rFonts w:ascii="Arial" w:hAnsi="Arial" w:eastAsia="Arial" w:cs="Arial"/>
                <w:color w:val="000000" w:themeColor="text1"/>
                <w:sz w:val="14"/>
                <w:szCs w:val="14"/>
                <w:lang w:eastAsia="es-MX"/>
              </w:rPr>
              <w:t xml:space="preserve"> de minutos salientes de telefonía móvil vendidos al Operador al que se le provee el Servicio Mayorista de usuario visitante. </w:t>
            </w:r>
            <w:proofErr w:type="gramStart"/>
            <w:r w:rsidRPr="634C2437">
              <w:rPr>
                <w:rFonts w:ascii="Arial" w:hAnsi="Arial" w:eastAsia="Arial" w:cs="Arial"/>
                <w:color w:val="000000" w:themeColor="text1"/>
                <w:sz w:val="14"/>
                <w:szCs w:val="14"/>
                <w:lang w:eastAsia="es-MX"/>
              </w:rPr>
              <w:t>El valor a reportar</w:t>
            </w:r>
            <w:proofErr w:type="gramEnd"/>
            <w:r w:rsidRPr="634C2437">
              <w:rPr>
                <w:rFonts w:ascii="Arial" w:hAnsi="Arial" w:eastAsia="Arial" w:cs="Arial"/>
                <w:color w:val="000000" w:themeColor="text1"/>
                <w:sz w:val="14"/>
                <w:szCs w:val="14"/>
                <w:lang w:eastAsia="es-MX"/>
              </w:rPr>
              <w:t xml:space="preserve"> debe ser el acumulado durante el período.</w:t>
            </w:r>
          </w:p>
        </w:tc>
        <w:tc>
          <w:tcPr>
            <w:tcW w:w="1278" w:type="dxa"/>
            <w:gridSpan w:val="3"/>
            <w:tcMar/>
            <w:vAlign w:val="center"/>
          </w:tcPr>
          <w:p w:rsidR="24B3D86F" w:rsidP="634C2437" w:rsidRDefault="24B3D86F" w14:paraId="41E6BE08" w14:textId="7AB9CDD3">
            <w:pPr>
              <w:spacing w:line="259" w:lineRule="auto"/>
              <w:jc w:val="center"/>
              <w:rPr>
                <w:rFonts w:ascii="Arial" w:hAnsi="Arial" w:eastAsia="Arial" w:cs="Arial"/>
                <w:color w:val="000000" w:themeColor="text1"/>
                <w:sz w:val="14"/>
                <w:szCs w:val="14"/>
              </w:rPr>
            </w:pPr>
            <w:r w:rsidRPr="634C2437">
              <w:rPr>
                <w:rFonts w:ascii="Arial" w:hAnsi="Arial" w:eastAsia="Arial" w:cs="Arial"/>
                <w:color w:val="000000" w:themeColor="text1"/>
                <w:sz w:val="14"/>
                <w:szCs w:val="14"/>
              </w:rPr>
              <w:t>Minutos</w:t>
            </w:r>
          </w:p>
        </w:tc>
      </w:tr>
      <w:tr w:rsidRPr="00FC5907" w:rsidR="001E30B1" w:rsidTr="012A6611" w14:paraId="45B954BF" w14:textId="77777777">
        <w:trPr>
          <w:trHeight w:val="300"/>
          <w:jc w:val="center"/>
        </w:trPr>
        <w:tc>
          <w:tcPr>
            <w:tcW w:w="1020" w:type="dxa"/>
            <w:gridSpan w:val="3"/>
            <w:tcMar/>
            <w:vAlign w:val="center"/>
          </w:tcPr>
          <w:p w:rsidRPr="00FC5907" w:rsidR="001E30B1" w:rsidP="634C2437" w:rsidRDefault="001E30B1" w14:paraId="351004C0" w14:textId="058F0A57">
            <w:pPr>
              <w:rPr>
                <w:rFonts w:ascii="Arial" w:hAnsi="Arial" w:eastAsia="Arial" w:cs="Arial"/>
                <w:sz w:val="14"/>
                <w:szCs w:val="14"/>
              </w:rPr>
            </w:pPr>
            <w:r w:rsidRPr="634C2437">
              <w:rPr>
                <w:rFonts w:ascii="Arial" w:hAnsi="Arial" w:eastAsia="Arial" w:cs="Arial"/>
                <w:color w:val="000000" w:themeColor="text1"/>
                <w:sz w:val="14"/>
                <w:szCs w:val="14"/>
                <w:lang w:eastAsia="es-MX"/>
              </w:rPr>
              <w:t>R0</w:t>
            </w:r>
            <w:r w:rsidRPr="634C2437" w:rsidR="7C4CEA1C">
              <w:rPr>
                <w:rFonts w:ascii="Arial" w:hAnsi="Arial" w:eastAsia="Arial" w:cs="Arial"/>
                <w:color w:val="000000" w:themeColor="text1"/>
                <w:sz w:val="14"/>
                <w:szCs w:val="14"/>
                <w:lang w:eastAsia="es-MX"/>
              </w:rPr>
              <w:t>19</w:t>
            </w:r>
            <w:r w:rsidRPr="634C2437">
              <w:rPr>
                <w:rFonts w:ascii="Arial" w:hAnsi="Arial" w:eastAsia="Arial" w:cs="Arial"/>
                <w:color w:val="000000" w:themeColor="text1"/>
                <w:sz w:val="14"/>
                <w:szCs w:val="14"/>
                <w:lang w:eastAsia="es-MX"/>
              </w:rPr>
              <w:t>-0204</w:t>
            </w:r>
          </w:p>
        </w:tc>
        <w:tc>
          <w:tcPr>
            <w:tcW w:w="1385" w:type="dxa"/>
            <w:gridSpan w:val="5"/>
            <w:tcMar/>
            <w:vAlign w:val="center"/>
          </w:tcPr>
          <w:p w:rsidRPr="00FC5907" w:rsidR="001E30B1" w:rsidP="634C2437" w:rsidRDefault="1C55AD56" w14:paraId="5851D148" w14:textId="0C74C066">
            <w:pPr>
              <w:pStyle w:val="Default"/>
              <w:rPr>
                <w:rFonts w:ascii="Arial" w:hAnsi="Arial" w:eastAsia="Arial" w:cs="Arial"/>
                <w:sz w:val="14"/>
                <w:szCs w:val="14"/>
                <w:lang w:eastAsia="es-MX"/>
              </w:rPr>
            </w:pPr>
            <w:r w:rsidRPr="634C2437">
              <w:rPr>
                <w:rFonts w:ascii="Arial" w:hAnsi="Arial" w:eastAsia="Arial" w:cs="Arial"/>
                <w:sz w:val="14"/>
                <w:szCs w:val="14"/>
                <w:lang w:eastAsia="es-MX"/>
              </w:rPr>
              <w:t>Volumen</w:t>
            </w:r>
            <w:r w:rsidRPr="634C2437" w:rsidR="5C9BFEE3">
              <w:rPr>
                <w:rFonts w:ascii="Arial" w:hAnsi="Arial" w:eastAsia="Arial" w:cs="Arial"/>
                <w:sz w:val="14"/>
                <w:szCs w:val="14"/>
                <w:lang w:eastAsia="es-MX"/>
              </w:rPr>
              <w:t xml:space="preserve"> de datos vendidos </w:t>
            </w:r>
          </w:p>
        </w:tc>
        <w:tc>
          <w:tcPr>
            <w:tcW w:w="5455" w:type="dxa"/>
            <w:gridSpan w:val="14"/>
            <w:tcMar/>
            <w:vAlign w:val="center"/>
          </w:tcPr>
          <w:p w:rsidR="24B3D86F" w:rsidP="634C2437" w:rsidRDefault="24B3D86F" w14:paraId="6C88E2E4" w14:textId="72B6454C">
            <w:pPr>
              <w:pStyle w:val="Default"/>
              <w:jc w:val="both"/>
              <w:rPr>
                <w:rFonts w:ascii="Arial" w:hAnsi="Arial" w:eastAsia="Arial" w:cs="Arial"/>
                <w:color w:val="000000" w:themeColor="text1"/>
                <w:sz w:val="14"/>
                <w:szCs w:val="14"/>
                <w:lang w:eastAsia="es-MX"/>
              </w:rPr>
            </w:pPr>
            <w:proofErr w:type="spellStart"/>
            <w:r w:rsidRPr="634C2437">
              <w:rPr>
                <w:rFonts w:ascii="Arial" w:hAnsi="Arial" w:eastAsia="Arial" w:cs="Arial"/>
                <w:color w:val="000000" w:themeColor="text1"/>
                <w:sz w:val="14"/>
                <w:szCs w:val="14"/>
                <w:lang w:eastAsia="es-MX"/>
              </w:rPr>
              <w:t>GigaBytes</w:t>
            </w:r>
            <w:proofErr w:type="spellEnd"/>
            <w:r w:rsidRPr="634C2437">
              <w:rPr>
                <w:rFonts w:ascii="Arial" w:hAnsi="Arial" w:eastAsia="Arial" w:cs="Arial"/>
                <w:color w:val="000000" w:themeColor="text1"/>
                <w:sz w:val="14"/>
                <w:szCs w:val="14"/>
                <w:lang w:eastAsia="es-MX"/>
              </w:rPr>
              <w:t xml:space="preserve"> de datos vendidos al Operador al que se le provee el Servicio Mayorista de usuario visitante. </w:t>
            </w:r>
            <w:proofErr w:type="gramStart"/>
            <w:r w:rsidRPr="634C2437">
              <w:rPr>
                <w:rFonts w:ascii="Arial" w:hAnsi="Arial" w:eastAsia="Arial" w:cs="Arial"/>
                <w:color w:val="000000" w:themeColor="text1"/>
                <w:sz w:val="14"/>
                <w:szCs w:val="14"/>
                <w:lang w:eastAsia="es-MX"/>
              </w:rPr>
              <w:t>El valor a reportar</w:t>
            </w:r>
            <w:proofErr w:type="gramEnd"/>
            <w:r w:rsidRPr="634C2437">
              <w:rPr>
                <w:rFonts w:ascii="Arial" w:hAnsi="Arial" w:eastAsia="Arial" w:cs="Arial"/>
                <w:color w:val="000000" w:themeColor="text1"/>
                <w:sz w:val="14"/>
                <w:szCs w:val="14"/>
                <w:lang w:eastAsia="es-MX"/>
              </w:rPr>
              <w:t xml:space="preserve"> debe ser el acumulado durante el período.</w:t>
            </w:r>
          </w:p>
        </w:tc>
        <w:tc>
          <w:tcPr>
            <w:tcW w:w="1278" w:type="dxa"/>
            <w:gridSpan w:val="3"/>
            <w:tcMar/>
            <w:vAlign w:val="center"/>
          </w:tcPr>
          <w:p w:rsidR="24B3D86F" w:rsidP="634C2437" w:rsidRDefault="24B3D86F" w14:paraId="4A0BCC41" w14:textId="65E0E4E4">
            <w:pPr>
              <w:spacing w:line="259" w:lineRule="auto"/>
              <w:jc w:val="center"/>
              <w:rPr>
                <w:rFonts w:ascii="Arial" w:hAnsi="Arial" w:eastAsia="Arial" w:cs="Arial"/>
                <w:color w:val="000000" w:themeColor="text1"/>
                <w:sz w:val="14"/>
                <w:szCs w:val="14"/>
              </w:rPr>
            </w:pPr>
            <w:proofErr w:type="spellStart"/>
            <w:r w:rsidRPr="634C2437">
              <w:rPr>
                <w:rFonts w:ascii="Arial" w:hAnsi="Arial" w:eastAsia="Arial" w:cs="Arial"/>
                <w:color w:val="000000" w:themeColor="text1"/>
                <w:sz w:val="14"/>
                <w:szCs w:val="14"/>
              </w:rPr>
              <w:t>GigaBytes</w:t>
            </w:r>
            <w:proofErr w:type="spellEnd"/>
            <w:r w:rsidRPr="634C2437">
              <w:rPr>
                <w:rFonts w:ascii="Arial" w:hAnsi="Arial" w:eastAsia="Arial" w:cs="Arial"/>
                <w:color w:val="000000" w:themeColor="text1"/>
                <w:sz w:val="14"/>
                <w:szCs w:val="14"/>
              </w:rPr>
              <w:t xml:space="preserve"> (GB)</w:t>
            </w:r>
          </w:p>
        </w:tc>
      </w:tr>
      <w:tr w:rsidRPr="00FC5907" w:rsidR="001E30B1" w:rsidTr="012A6611" w14:paraId="6A3CF76E" w14:textId="77777777">
        <w:trPr>
          <w:trHeight w:val="300"/>
          <w:jc w:val="center"/>
        </w:trPr>
        <w:tc>
          <w:tcPr>
            <w:tcW w:w="1020" w:type="dxa"/>
            <w:gridSpan w:val="3"/>
            <w:tcMar/>
            <w:vAlign w:val="center"/>
          </w:tcPr>
          <w:p w:rsidRPr="00FC5907" w:rsidR="001E30B1" w:rsidP="634C2437" w:rsidRDefault="001E30B1" w14:paraId="7010800A" w14:textId="1EF85BE7">
            <w:pPr>
              <w:rPr>
                <w:rFonts w:ascii="Arial" w:hAnsi="Arial" w:eastAsia="Arial" w:cs="Arial"/>
                <w:sz w:val="14"/>
                <w:szCs w:val="14"/>
              </w:rPr>
            </w:pPr>
            <w:r w:rsidRPr="634C2437">
              <w:rPr>
                <w:rFonts w:ascii="Arial" w:hAnsi="Arial" w:eastAsia="Arial" w:cs="Arial"/>
                <w:color w:val="000000" w:themeColor="text1"/>
                <w:sz w:val="14"/>
                <w:szCs w:val="14"/>
                <w:lang w:eastAsia="es-MX"/>
              </w:rPr>
              <w:t>R0</w:t>
            </w:r>
            <w:r w:rsidRPr="634C2437" w:rsidR="35BB9D75">
              <w:rPr>
                <w:rFonts w:ascii="Arial" w:hAnsi="Arial" w:eastAsia="Arial" w:cs="Arial"/>
                <w:color w:val="000000" w:themeColor="text1"/>
                <w:sz w:val="14"/>
                <w:szCs w:val="14"/>
                <w:lang w:eastAsia="es-MX"/>
              </w:rPr>
              <w:t>19</w:t>
            </w:r>
            <w:r w:rsidRPr="634C2437">
              <w:rPr>
                <w:rFonts w:ascii="Arial" w:hAnsi="Arial" w:eastAsia="Arial" w:cs="Arial"/>
                <w:color w:val="000000" w:themeColor="text1"/>
                <w:sz w:val="14"/>
                <w:szCs w:val="14"/>
                <w:lang w:eastAsia="es-MX"/>
              </w:rPr>
              <w:t>-0205</w:t>
            </w:r>
          </w:p>
        </w:tc>
        <w:tc>
          <w:tcPr>
            <w:tcW w:w="1385" w:type="dxa"/>
            <w:gridSpan w:val="5"/>
            <w:tcMar/>
            <w:vAlign w:val="center"/>
          </w:tcPr>
          <w:p w:rsidRPr="00FC5907" w:rsidR="001E30B1" w:rsidP="634C2437" w:rsidRDefault="5C9BFEE3" w14:paraId="272D1B91" w14:textId="0061EF34">
            <w:pPr>
              <w:pStyle w:val="Default"/>
              <w:rPr>
                <w:rFonts w:ascii="Arial" w:hAnsi="Arial" w:eastAsia="Arial" w:cs="Arial"/>
                <w:sz w:val="14"/>
                <w:szCs w:val="14"/>
                <w:lang w:eastAsia="es-MX"/>
              </w:rPr>
            </w:pPr>
            <w:r w:rsidRPr="634C2437">
              <w:rPr>
                <w:rFonts w:ascii="Arial" w:hAnsi="Arial" w:eastAsia="Arial" w:cs="Arial"/>
                <w:sz w:val="14"/>
                <w:szCs w:val="14"/>
                <w:lang w:eastAsia="es-MX"/>
              </w:rPr>
              <w:t xml:space="preserve">Mensajes de texto SMS vendidos </w:t>
            </w:r>
          </w:p>
        </w:tc>
        <w:tc>
          <w:tcPr>
            <w:tcW w:w="5455" w:type="dxa"/>
            <w:gridSpan w:val="14"/>
            <w:tcMar/>
            <w:vAlign w:val="center"/>
          </w:tcPr>
          <w:p w:rsidR="24B3D86F" w:rsidP="634C2437" w:rsidRDefault="24B3D86F" w14:paraId="1CE0DF97" w14:textId="6804E8AC">
            <w:pPr>
              <w:pStyle w:val="Default"/>
              <w:jc w:val="both"/>
              <w:rPr>
                <w:rFonts w:ascii="Arial" w:hAnsi="Arial" w:eastAsia="Arial" w:cs="Arial"/>
                <w:color w:val="000000" w:themeColor="text1"/>
                <w:sz w:val="14"/>
                <w:szCs w:val="14"/>
                <w:lang w:eastAsia="es-MX"/>
              </w:rPr>
            </w:pPr>
            <w:r w:rsidRPr="634C2437">
              <w:rPr>
                <w:rFonts w:ascii="Arial" w:hAnsi="Arial" w:eastAsia="Arial" w:cs="Arial"/>
                <w:color w:val="000000" w:themeColor="text1"/>
                <w:sz w:val="14"/>
                <w:szCs w:val="14"/>
                <w:lang w:eastAsia="es-MX"/>
              </w:rPr>
              <w:t xml:space="preserve">Número de Mensajes Cortos vendidos al Operador al que se le provee el Servicio Mayorista de usuario visitante. </w:t>
            </w:r>
            <w:proofErr w:type="gramStart"/>
            <w:r w:rsidRPr="634C2437">
              <w:rPr>
                <w:rFonts w:ascii="Arial" w:hAnsi="Arial" w:eastAsia="Arial" w:cs="Arial"/>
                <w:color w:val="000000" w:themeColor="text1"/>
                <w:sz w:val="14"/>
                <w:szCs w:val="14"/>
                <w:lang w:eastAsia="es-MX"/>
              </w:rPr>
              <w:t>El valor a reportar</w:t>
            </w:r>
            <w:proofErr w:type="gramEnd"/>
            <w:r w:rsidRPr="634C2437">
              <w:rPr>
                <w:rFonts w:ascii="Arial" w:hAnsi="Arial" w:eastAsia="Arial" w:cs="Arial"/>
                <w:color w:val="000000" w:themeColor="text1"/>
                <w:sz w:val="14"/>
                <w:szCs w:val="14"/>
                <w:lang w:eastAsia="es-MX"/>
              </w:rPr>
              <w:t xml:space="preserve"> debe ser el acumulado durante el período.</w:t>
            </w:r>
          </w:p>
        </w:tc>
        <w:tc>
          <w:tcPr>
            <w:tcW w:w="1278" w:type="dxa"/>
            <w:gridSpan w:val="3"/>
            <w:tcMar/>
            <w:vAlign w:val="center"/>
          </w:tcPr>
          <w:p w:rsidR="24B3D86F" w:rsidP="634C2437" w:rsidRDefault="24B3D86F" w14:paraId="1B418744" w14:textId="50D80500">
            <w:pPr>
              <w:spacing w:line="259" w:lineRule="auto"/>
              <w:jc w:val="center"/>
              <w:rPr>
                <w:rFonts w:ascii="Arial" w:hAnsi="Arial" w:eastAsia="Arial" w:cs="Arial"/>
                <w:color w:val="000000" w:themeColor="text1"/>
                <w:sz w:val="14"/>
                <w:szCs w:val="14"/>
              </w:rPr>
            </w:pPr>
            <w:r w:rsidRPr="634C2437">
              <w:rPr>
                <w:rFonts w:ascii="Arial" w:hAnsi="Arial" w:eastAsia="Arial" w:cs="Arial"/>
                <w:color w:val="000000" w:themeColor="text1"/>
                <w:sz w:val="14"/>
                <w:szCs w:val="14"/>
              </w:rPr>
              <w:t>SMS</w:t>
            </w:r>
          </w:p>
        </w:tc>
      </w:tr>
      <w:tr w:rsidRPr="00FC5907" w:rsidR="001E30B1" w:rsidTr="012A6611" w14:paraId="168F9D7C" w14:textId="77777777">
        <w:trPr>
          <w:trHeight w:val="300"/>
          <w:jc w:val="center"/>
        </w:trPr>
        <w:tc>
          <w:tcPr>
            <w:tcW w:w="9138" w:type="dxa"/>
            <w:gridSpan w:val="25"/>
            <w:shd w:val="clear" w:color="auto" w:fill="D9D9D9" w:themeFill="background1" w:themeFillShade="D9"/>
            <w:tcMar/>
          </w:tcPr>
          <w:p w:rsidRPr="00FC5907" w:rsidR="001E30B1" w:rsidP="001E30B1" w:rsidRDefault="001E30B1" w14:paraId="2218AA39" w14:textId="77777777">
            <w:pPr>
              <w:jc w:val="center"/>
              <w:rPr>
                <w:rFonts w:ascii="Arial" w:hAnsi="Arial" w:cs="Arial"/>
                <w:b/>
                <w:sz w:val="14"/>
                <w:szCs w:val="14"/>
              </w:rPr>
            </w:pPr>
            <w:r w:rsidRPr="00FC5907">
              <w:rPr>
                <w:rFonts w:ascii="Arial" w:hAnsi="Arial" w:cs="Arial"/>
                <w:b/>
                <w:sz w:val="14"/>
                <w:szCs w:val="14"/>
              </w:rPr>
              <w:t xml:space="preserve">Sección 4. Archivos de Presentación que deberán adjuntarse al presente </w:t>
            </w:r>
            <w:proofErr w:type="spellStart"/>
            <w:r w:rsidRPr="00FC5907">
              <w:rPr>
                <w:rFonts w:ascii="Arial" w:hAnsi="Arial" w:cs="Arial"/>
                <w:b/>
                <w:sz w:val="14"/>
                <w:szCs w:val="14"/>
              </w:rPr>
              <w:t>eFormato</w:t>
            </w:r>
            <w:proofErr w:type="spellEnd"/>
          </w:p>
        </w:tc>
      </w:tr>
      <w:tr w:rsidRPr="00FC5907" w:rsidR="001E30B1" w:rsidTr="012A6611" w14:paraId="428ED919" w14:textId="77777777">
        <w:trPr>
          <w:trHeight w:val="300"/>
          <w:jc w:val="center"/>
        </w:trPr>
        <w:tc>
          <w:tcPr>
            <w:tcW w:w="1020" w:type="dxa"/>
            <w:gridSpan w:val="3"/>
            <w:tcMar/>
          </w:tcPr>
          <w:p w:rsidRPr="00FC5907" w:rsidR="001E30B1" w:rsidP="001E30B1" w:rsidRDefault="001E30B1" w14:paraId="63BE43C5" w14:textId="77777777">
            <w:pPr>
              <w:rPr>
                <w:rFonts w:ascii="Arial" w:hAnsi="Arial" w:cs="Arial"/>
              </w:rPr>
            </w:pPr>
            <w:r w:rsidRPr="00FC5907">
              <w:rPr>
                <w:rFonts w:ascii="Arial" w:hAnsi="Arial" w:cs="Arial"/>
                <w:sz w:val="14"/>
                <w:szCs w:val="14"/>
              </w:rPr>
              <w:t>No aplica</w:t>
            </w:r>
          </w:p>
        </w:tc>
        <w:tc>
          <w:tcPr>
            <w:tcW w:w="1385" w:type="dxa"/>
            <w:gridSpan w:val="5"/>
            <w:tcMar/>
            <w:vAlign w:val="center"/>
          </w:tcPr>
          <w:p w:rsidRPr="00FC5907" w:rsidR="001E30B1" w:rsidP="557F236A" w:rsidRDefault="1B1F9444" w14:paraId="17BB9CEA" w14:textId="4637695F">
            <w:pPr>
              <w:rPr>
                <w:rFonts w:ascii="Arial" w:hAnsi="Arial" w:cs="Arial"/>
                <w:sz w:val="14"/>
                <w:szCs w:val="14"/>
              </w:rPr>
            </w:pPr>
            <w:r w:rsidRPr="00FC5907">
              <w:rPr>
                <w:rFonts w:ascii="Arial" w:hAnsi="Arial" w:cs="Arial"/>
                <w:sz w:val="14"/>
                <w:szCs w:val="14"/>
              </w:rPr>
              <w:t>Ingresos por el servicio de usuario visitante.</w:t>
            </w:r>
          </w:p>
        </w:tc>
        <w:tc>
          <w:tcPr>
            <w:tcW w:w="5455" w:type="dxa"/>
            <w:gridSpan w:val="14"/>
            <w:tcMar/>
          </w:tcPr>
          <w:p w:rsidRPr="00FC5907" w:rsidR="001E30B1" w:rsidP="001E30B1" w:rsidRDefault="001E30B1" w14:paraId="65D886E1" w14:textId="28A0C876">
            <w:pPr>
              <w:pStyle w:val="TableParagraph"/>
              <w:spacing w:line="160" w:lineRule="atLeast"/>
              <w:ind w:right="100"/>
              <w:rPr>
                <w:sz w:val="14"/>
                <w:szCs w:val="14"/>
              </w:rPr>
            </w:pPr>
            <w:r w:rsidRPr="00FC5907">
              <w:rPr>
                <w:sz w:val="14"/>
                <w:szCs w:val="14"/>
              </w:rPr>
              <w:t>Se deberá presentar el archivo R0</w:t>
            </w:r>
            <w:r w:rsidRPr="00FC5907" w:rsidR="42E76B66">
              <w:rPr>
                <w:sz w:val="14"/>
                <w:szCs w:val="14"/>
              </w:rPr>
              <w:t>19</w:t>
            </w:r>
            <w:r w:rsidRPr="00FC5907">
              <w:rPr>
                <w:sz w:val="14"/>
                <w:szCs w:val="14"/>
              </w:rPr>
              <w:t>-01.CSV, con los campos definidos en la sección anterior.</w:t>
            </w:r>
          </w:p>
        </w:tc>
        <w:tc>
          <w:tcPr>
            <w:tcW w:w="1278" w:type="dxa"/>
            <w:gridSpan w:val="3"/>
            <w:tcMar/>
            <w:vAlign w:val="center"/>
          </w:tcPr>
          <w:p w:rsidRPr="00FC5907" w:rsidR="001E30B1" w:rsidP="001E30B1" w:rsidRDefault="001E30B1" w14:paraId="3352DF7B" w14:textId="77777777">
            <w:pPr>
              <w:jc w:val="center"/>
              <w:rPr>
                <w:rFonts w:ascii="Arial" w:hAnsi="Arial" w:cs="Arial"/>
                <w:sz w:val="14"/>
                <w:szCs w:val="14"/>
              </w:rPr>
            </w:pPr>
            <w:r w:rsidRPr="00FC5907">
              <w:rPr>
                <w:rFonts w:ascii="Arial" w:hAnsi="Arial" w:cs="Arial"/>
                <w:sz w:val="14"/>
                <w:szCs w:val="14"/>
              </w:rPr>
              <w:t>No aplica</w:t>
            </w:r>
          </w:p>
        </w:tc>
      </w:tr>
      <w:tr w:rsidRPr="00FC5907" w:rsidR="001E30B1" w:rsidTr="012A6611" w14:paraId="610924E7" w14:textId="77777777">
        <w:trPr>
          <w:trHeight w:val="300"/>
          <w:jc w:val="center"/>
        </w:trPr>
        <w:tc>
          <w:tcPr>
            <w:tcW w:w="1020" w:type="dxa"/>
            <w:gridSpan w:val="3"/>
            <w:tcMar/>
          </w:tcPr>
          <w:p w:rsidRPr="00FC5907" w:rsidR="001E30B1" w:rsidP="001E30B1" w:rsidRDefault="001E30B1" w14:paraId="110C900B" w14:textId="77777777">
            <w:pPr>
              <w:rPr>
                <w:rFonts w:ascii="Arial" w:hAnsi="Arial" w:cs="Arial"/>
              </w:rPr>
            </w:pPr>
            <w:r w:rsidRPr="00FC5907">
              <w:rPr>
                <w:rFonts w:ascii="Arial" w:hAnsi="Arial" w:cs="Arial"/>
                <w:sz w:val="14"/>
                <w:szCs w:val="14"/>
              </w:rPr>
              <w:t>No aplica</w:t>
            </w:r>
          </w:p>
        </w:tc>
        <w:tc>
          <w:tcPr>
            <w:tcW w:w="1385" w:type="dxa"/>
            <w:gridSpan w:val="5"/>
            <w:tcMar/>
            <w:vAlign w:val="center"/>
          </w:tcPr>
          <w:p w:rsidRPr="00FC5907" w:rsidR="001E30B1" w:rsidP="001E30B1" w:rsidRDefault="001E30B1" w14:paraId="535E9DCE" w14:textId="77777777">
            <w:pPr>
              <w:rPr>
                <w:rFonts w:ascii="Arial" w:hAnsi="Arial" w:cs="Arial"/>
                <w:sz w:val="14"/>
                <w:szCs w:val="14"/>
              </w:rPr>
            </w:pPr>
            <w:r w:rsidRPr="00FC5907">
              <w:rPr>
                <w:rFonts w:ascii="Arial" w:hAnsi="Arial" w:cs="Arial"/>
                <w:sz w:val="14"/>
                <w:szCs w:val="14"/>
              </w:rPr>
              <w:t>Volumen provisto del servicio de usuario visitante</w:t>
            </w:r>
          </w:p>
        </w:tc>
        <w:tc>
          <w:tcPr>
            <w:tcW w:w="5455" w:type="dxa"/>
            <w:gridSpan w:val="14"/>
            <w:tcMar/>
          </w:tcPr>
          <w:p w:rsidRPr="00FC5907" w:rsidR="001E30B1" w:rsidP="001E30B1" w:rsidRDefault="001E30B1" w14:paraId="3F4F3D1F" w14:textId="38B6600E">
            <w:pPr>
              <w:pStyle w:val="TableParagraph"/>
              <w:spacing w:before="1" w:line="160" w:lineRule="exact"/>
              <w:ind w:right="100"/>
              <w:rPr>
                <w:sz w:val="14"/>
                <w:szCs w:val="14"/>
              </w:rPr>
            </w:pPr>
            <w:r w:rsidRPr="00FC5907">
              <w:rPr>
                <w:sz w:val="14"/>
                <w:szCs w:val="14"/>
              </w:rPr>
              <w:t>Se deberá presentar el archivo R0</w:t>
            </w:r>
            <w:r w:rsidRPr="00FC5907" w:rsidR="1BC31F4B">
              <w:rPr>
                <w:sz w:val="14"/>
                <w:szCs w:val="14"/>
              </w:rPr>
              <w:t>19</w:t>
            </w:r>
            <w:r w:rsidRPr="00FC5907">
              <w:rPr>
                <w:sz w:val="14"/>
                <w:szCs w:val="14"/>
              </w:rPr>
              <w:t>-02.CSV, con los campos definidos en la sección anterior.</w:t>
            </w:r>
          </w:p>
        </w:tc>
        <w:tc>
          <w:tcPr>
            <w:tcW w:w="1278" w:type="dxa"/>
            <w:gridSpan w:val="3"/>
            <w:tcMar/>
            <w:vAlign w:val="center"/>
          </w:tcPr>
          <w:p w:rsidRPr="00FC5907" w:rsidR="001E30B1" w:rsidP="001E30B1" w:rsidRDefault="001E30B1" w14:paraId="716742A8" w14:textId="77777777">
            <w:pPr>
              <w:jc w:val="center"/>
              <w:rPr>
                <w:rFonts w:ascii="Arial" w:hAnsi="Arial" w:cs="Arial"/>
                <w:sz w:val="14"/>
                <w:szCs w:val="14"/>
              </w:rPr>
            </w:pPr>
            <w:r w:rsidRPr="00FC5907">
              <w:rPr>
                <w:rFonts w:ascii="Arial" w:hAnsi="Arial" w:cs="Arial"/>
                <w:sz w:val="14"/>
                <w:szCs w:val="14"/>
              </w:rPr>
              <w:t>No aplica</w:t>
            </w:r>
          </w:p>
        </w:tc>
      </w:tr>
      <w:tr w:rsidRPr="00FC5907" w:rsidR="001E30B1" w:rsidTr="012A6611" w14:paraId="38C1F859" w14:textId="77777777">
        <w:trPr>
          <w:trHeight w:val="300"/>
          <w:jc w:val="center"/>
        </w:trPr>
        <w:tc>
          <w:tcPr>
            <w:tcW w:w="9138" w:type="dxa"/>
            <w:gridSpan w:val="25"/>
            <w:tcMar/>
          </w:tcPr>
          <w:p w:rsidRPr="00FC5907" w:rsidR="001E30B1" w:rsidP="001E30B1" w:rsidRDefault="001E30B1" w14:paraId="0C8FE7CE" w14:textId="77777777">
            <w:pPr>
              <w:rPr>
                <w:rFonts w:ascii="Arial" w:hAnsi="Arial" w:cs="Arial"/>
                <w:sz w:val="10"/>
                <w:szCs w:val="10"/>
              </w:rPr>
            </w:pPr>
          </w:p>
        </w:tc>
      </w:tr>
      <w:tr w:rsidRPr="00FC5907" w:rsidR="001E30B1" w:rsidTr="012A6611" w14:paraId="20EF87FA" w14:textId="77777777">
        <w:trPr>
          <w:trHeight w:val="363"/>
          <w:jc w:val="center"/>
        </w:trPr>
        <w:tc>
          <w:tcPr>
            <w:tcW w:w="9138" w:type="dxa"/>
            <w:gridSpan w:val="25"/>
            <w:shd w:val="clear" w:color="auto" w:fill="BFBFBF" w:themeFill="background1" w:themeFillShade="BF"/>
            <w:tcMar/>
            <w:vAlign w:val="center"/>
          </w:tcPr>
          <w:p w:rsidRPr="00FC5907" w:rsidR="001E30B1" w:rsidP="001E30B1" w:rsidRDefault="001E30B1" w14:paraId="7519A9BA" w14:textId="77777777">
            <w:pPr>
              <w:jc w:val="center"/>
              <w:rPr>
                <w:rFonts w:ascii="Arial" w:hAnsi="Arial" w:cs="Arial"/>
                <w:b/>
                <w:sz w:val="18"/>
                <w:szCs w:val="18"/>
              </w:rPr>
            </w:pPr>
            <w:r w:rsidRPr="00FC5907">
              <w:rPr>
                <w:rFonts w:ascii="Arial" w:hAnsi="Arial" w:cs="Arial"/>
                <w:b/>
                <w:sz w:val="18"/>
                <w:szCs w:val="18"/>
              </w:rPr>
              <w:t>PLAZOS A LOS QUE ESTARÁ SUJETO EL TRÁMITE</w:t>
            </w:r>
          </w:p>
        </w:tc>
      </w:tr>
      <w:tr w:rsidRPr="00FC5907" w:rsidR="001E30B1" w:rsidTr="012A6611" w14:paraId="0C36914B" w14:textId="77777777">
        <w:trPr>
          <w:trHeight w:val="300"/>
          <w:jc w:val="center"/>
        </w:trPr>
        <w:tc>
          <w:tcPr>
            <w:tcW w:w="9138" w:type="dxa"/>
            <w:gridSpan w:val="25"/>
            <w:tcMar/>
          </w:tcPr>
          <w:p w:rsidRPr="00FC5907" w:rsidR="001E30B1" w:rsidP="001E30B1" w:rsidRDefault="001E30B1" w14:paraId="41004F19" w14:textId="77777777">
            <w:pPr>
              <w:rPr>
                <w:rFonts w:ascii="Arial" w:hAnsi="Arial" w:cs="Arial"/>
                <w:sz w:val="14"/>
                <w:szCs w:val="14"/>
              </w:rPr>
            </w:pPr>
          </w:p>
          <w:p w:rsidRPr="00FC5907" w:rsidR="00F8059F" w:rsidP="00F8059F" w:rsidRDefault="00F8059F" w14:paraId="5B9D958A" w14:textId="77777777">
            <w:pPr>
              <w:rPr>
                <w:rFonts w:ascii="Arial" w:hAnsi="Arial" w:cs="Arial"/>
                <w:sz w:val="14"/>
                <w:szCs w:val="14"/>
              </w:rPr>
            </w:pPr>
            <w:r w:rsidRPr="00FC5907">
              <w:rPr>
                <w:rFonts w:ascii="Arial" w:hAnsi="Arial" w:cs="Arial"/>
                <w:sz w:val="14"/>
                <w:szCs w:val="14"/>
              </w:rPr>
              <w:t>Para el procedimiento de entrega inicial de información:</w:t>
            </w:r>
          </w:p>
          <w:p w:rsidRPr="00FC5907" w:rsidR="00F8059F" w:rsidP="00F8059F" w:rsidRDefault="00F8059F" w14:paraId="477EC43F" w14:textId="77777777">
            <w:pPr>
              <w:rPr>
                <w:rFonts w:ascii="Arial" w:hAnsi="Arial" w:cs="Arial"/>
                <w:sz w:val="14"/>
                <w:szCs w:val="14"/>
              </w:rPr>
            </w:pPr>
          </w:p>
          <w:p w:rsidRPr="00FC5907" w:rsidR="00F8059F" w:rsidP="00F8059F" w:rsidRDefault="00F8059F" w14:paraId="653B7B0D" w14:textId="7DDA893A">
            <w:pPr>
              <w:rPr>
                <w:rFonts w:ascii="Arial" w:hAnsi="Arial" w:cs="Arial"/>
                <w:sz w:val="14"/>
                <w:szCs w:val="14"/>
              </w:rPr>
            </w:pPr>
            <w:r w:rsidRPr="012A6611" w:rsidR="00F8059F">
              <w:rPr>
                <w:rFonts w:ascii="Arial" w:hAnsi="Arial" w:cs="Arial"/>
                <w:sz w:val="14"/>
                <w:szCs w:val="14"/>
              </w:rPr>
              <w:t xml:space="preserve">El plazo con que cuenta el IFT para efectuar a los interesados la prevención ante la falta de información o requisitos del trámite o para realizarles solicitudes de aclaración es de </w:t>
            </w:r>
            <w:r w:rsidRPr="012A6611" w:rsidR="1E749763">
              <w:rPr>
                <w:rFonts w:ascii="Arial" w:hAnsi="Arial" w:cs="Arial"/>
                <w:sz w:val="14"/>
                <w:szCs w:val="14"/>
              </w:rPr>
              <w:t>80</w:t>
            </w:r>
            <w:r w:rsidRPr="012A6611" w:rsidR="26BDA28F">
              <w:rPr>
                <w:rFonts w:ascii="Arial" w:hAnsi="Arial" w:cs="Arial"/>
                <w:sz w:val="14"/>
                <w:szCs w:val="14"/>
              </w:rPr>
              <w:t xml:space="preserve"> </w:t>
            </w:r>
            <w:r w:rsidRPr="012A6611" w:rsidR="00F8059F">
              <w:rPr>
                <w:rFonts w:ascii="Arial" w:hAnsi="Arial" w:cs="Arial"/>
                <w:sz w:val="14"/>
                <w:szCs w:val="14"/>
              </w:rPr>
              <w:t>días hábiles. Transcurrido dicho plazo, sin que el IFT requiera alguna aclaración, se tendrá por cumplida la obligación de entrega de la información.</w:t>
            </w:r>
          </w:p>
          <w:p w:rsidRPr="00FC5907" w:rsidR="00F8059F" w:rsidP="00F8059F" w:rsidRDefault="00F8059F" w14:paraId="35EC9D94" w14:textId="77777777">
            <w:pPr>
              <w:rPr>
                <w:rFonts w:ascii="Arial" w:hAnsi="Arial" w:cs="Arial"/>
                <w:sz w:val="14"/>
                <w:szCs w:val="14"/>
              </w:rPr>
            </w:pPr>
          </w:p>
          <w:p w:rsidRPr="00FC5907" w:rsidR="00F8059F" w:rsidP="00F8059F" w:rsidRDefault="00F8059F" w14:paraId="51661A45" w14:textId="77777777">
            <w:pPr>
              <w:rPr>
                <w:rFonts w:ascii="Arial" w:hAnsi="Arial" w:cs="Arial"/>
                <w:sz w:val="14"/>
                <w:szCs w:val="14"/>
              </w:rPr>
            </w:pPr>
            <w:r w:rsidRPr="00FC5907">
              <w:rPr>
                <w:rFonts w:ascii="Arial" w:hAnsi="Arial" w:cs="Arial"/>
                <w:sz w:val="14"/>
                <w:szCs w:val="14"/>
              </w:rPr>
              <w:t xml:space="preserve">En caso de prevención o aclaración, el plazo con que cuenta el Sujeto Obligado para subsanar la información o documentación faltante o errónea será de 15 días hábiles. Transcurrido dicho plazo sin que el interesado haya desahogado la misma, el IFT procederá </w:t>
            </w:r>
            <w:proofErr w:type="gramStart"/>
            <w:r w:rsidRPr="00FC5907">
              <w:rPr>
                <w:rFonts w:ascii="Arial" w:hAnsi="Arial" w:cs="Arial"/>
                <w:sz w:val="14"/>
                <w:szCs w:val="14"/>
              </w:rPr>
              <w:t>de acuerdo al</w:t>
            </w:r>
            <w:proofErr w:type="gramEnd"/>
            <w:r w:rsidRPr="00FC5907">
              <w:rPr>
                <w:rFonts w:ascii="Arial" w:hAnsi="Arial" w:cs="Arial"/>
                <w:sz w:val="14"/>
                <w:szCs w:val="14"/>
              </w:rPr>
              <w:t xml:space="preserve"> régimen sancionatorio correspondiente.</w:t>
            </w:r>
          </w:p>
          <w:p w:rsidRPr="00FC5907" w:rsidR="00F8059F" w:rsidP="00F8059F" w:rsidRDefault="00F8059F" w14:paraId="550AAB4C" w14:textId="77777777">
            <w:pPr>
              <w:rPr>
                <w:rFonts w:ascii="Arial" w:hAnsi="Arial" w:cs="Arial"/>
                <w:sz w:val="14"/>
                <w:szCs w:val="14"/>
              </w:rPr>
            </w:pPr>
          </w:p>
          <w:p w:rsidRPr="00FC5907" w:rsidR="00F8059F" w:rsidP="00F8059F" w:rsidRDefault="00F8059F" w14:paraId="155A6179" w14:textId="77777777">
            <w:pPr>
              <w:rPr>
                <w:rFonts w:ascii="Arial" w:hAnsi="Arial" w:cs="Arial"/>
                <w:sz w:val="14"/>
                <w:szCs w:val="14"/>
              </w:rPr>
            </w:pPr>
            <w:r w:rsidRPr="00FC5907">
              <w:rPr>
                <w:rFonts w:ascii="Arial" w:hAnsi="Arial" w:cs="Arial"/>
                <w:sz w:val="14"/>
                <w:szCs w:val="14"/>
              </w:rPr>
              <w:t>Para el procedimiento de solicitud de rectificación:</w:t>
            </w:r>
          </w:p>
          <w:p w:rsidRPr="00FC5907" w:rsidR="00F8059F" w:rsidP="00F8059F" w:rsidRDefault="00F8059F" w14:paraId="475A10C9" w14:textId="77777777">
            <w:pPr>
              <w:rPr>
                <w:rFonts w:ascii="Arial" w:hAnsi="Arial" w:cs="Arial"/>
                <w:sz w:val="14"/>
                <w:szCs w:val="14"/>
              </w:rPr>
            </w:pPr>
          </w:p>
          <w:p w:rsidRPr="00FC5907" w:rsidR="00F8059F" w:rsidP="00F8059F" w:rsidRDefault="00F8059F" w14:paraId="6542C0D7" w14:textId="77777777">
            <w:pPr>
              <w:rPr>
                <w:rFonts w:ascii="Arial" w:hAnsi="Arial" w:cs="Arial"/>
                <w:sz w:val="14"/>
                <w:szCs w:val="14"/>
              </w:rPr>
            </w:pPr>
            <w:r w:rsidRPr="00FC5907">
              <w:rPr>
                <w:rFonts w:ascii="Arial" w:hAnsi="Arial" w:cs="Arial"/>
                <w:sz w:val="14"/>
                <w:szCs w:val="14"/>
              </w:rPr>
              <w:t xml:space="preserve">El plazo máximo de resolución del trámite por parte del IFT, a partir de la recepción de la presente solicitud, será de 50 días hábiles. </w:t>
            </w:r>
          </w:p>
          <w:p w:rsidRPr="00FC5907" w:rsidR="00F8059F" w:rsidP="00F8059F" w:rsidRDefault="00F8059F" w14:paraId="4CECDF6E" w14:textId="77777777">
            <w:pPr>
              <w:rPr>
                <w:rFonts w:ascii="Arial" w:hAnsi="Arial" w:cs="Arial"/>
                <w:sz w:val="14"/>
                <w:szCs w:val="14"/>
              </w:rPr>
            </w:pPr>
          </w:p>
          <w:p w:rsidRPr="00FC5907" w:rsidR="001E30B1" w:rsidP="00F8059F" w:rsidRDefault="00F8059F" w14:paraId="0EF0C9D4" w14:textId="77777777">
            <w:pPr>
              <w:rPr>
                <w:rFonts w:ascii="Arial" w:hAnsi="Arial" w:cs="Arial"/>
                <w:sz w:val="14"/>
                <w:szCs w:val="14"/>
              </w:rPr>
            </w:pPr>
            <w:r w:rsidRPr="00FC5907">
              <w:rPr>
                <w:rFonts w:ascii="Arial" w:hAnsi="Arial" w:cs="Arial"/>
                <w:sz w:val="14"/>
                <w:szCs w:val="14"/>
              </w:rPr>
              <w:t>En caso de que el trámite no sea procedente, se informarán los motivos al Sujeto Obligado dentro del período antes mencionado, a fin de que pueda subsanar las deficiencias encontradas y realizar una nueva solicitud de rectificación.</w:t>
            </w:r>
          </w:p>
          <w:p w:rsidRPr="00FC5907" w:rsidR="00F8059F" w:rsidP="00F8059F" w:rsidRDefault="00F8059F" w14:paraId="1A939487" w14:textId="79D58233">
            <w:pPr>
              <w:rPr>
                <w:rFonts w:ascii="Arial" w:hAnsi="Arial" w:cs="Arial"/>
                <w:sz w:val="14"/>
                <w:szCs w:val="14"/>
              </w:rPr>
            </w:pPr>
          </w:p>
        </w:tc>
      </w:tr>
      <w:tr w:rsidRPr="00FC5907" w:rsidR="001E30B1" w:rsidTr="012A6611" w14:paraId="6AA258D8" w14:textId="77777777">
        <w:trPr>
          <w:trHeight w:val="300"/>
          <w:jc w:val="center"/>
        </w:trPr>
        <w:tc>
          <w:tcPr>
            <w:tcW w:w="9138" w:type="dxa"/>
            <w:gridSpan w:val="25"/>
            <w:tcMar/>
          </w:tcPr>
          <w:p w:rsidRPr="00FC5907" w:rsidR="001E30B1" w:rsidP="001E30B1" w:rsidRDefault="001E30B1" w14:paraId="6FFBD3EC" w14:textId="77777777">
            <w:pPr>
              <w:rPr>
                <w:rFonts w:ascii="Arial" w:hAnsi="Arial" w:cs="Arial"/>
                <w:sz w:val="20"/>
                <w:szCs w:val="20"/>
              </w:rPr>
            </w:pPr>
          </w:p>
        </w:tc>
      </w:tr>
      <w:tr w:rsidRPr="00FC5907" w:rsidR="001E30B1" w:rsidTr="012A6611" w14:paraId="3642AB4C" w14:textId="77777777">
        <w:trPr>
          <w:trHeight w:val="363"/>
          <w:jc w:val="center"/>
        </w:trPr>
        <w:tc>
          <w:tcPr>
            <w:tcW w:w="9138" w:type="dxa"/>
            <w:gridSpan w:val="25"/>
            <w:shd w:val="clear" w:color="auto" w:fill="BFBFBF" w:themeFill="background1" w:themeFillShade="BF"/>
            <w:tcMar/>
            <w:vAlign w:val="center"/>
          </w:tcPr>
          <w:p w:rsidRPr="00FC5907" w:rsidR="001E30B1" w:rsidP="001E30B1" w:rsidRDefault="001E30B1" w14:paraId="3095EEDD" w14:textId="77777777">
            <w:pPr>
              <w:jc w:val="center"/>
              <w:rPr>
                <w:rFonts w:ascii="Arial" w:hAnsi="Arial" w:cs="Arial"/>
                <w:b/>
                <w:sz w:val="18"/>
                <w:szCs w:val="18"/>
              </w:rPr>
            </w:pPr>
            <w:r w:rsidRPr="00FC5907">
              <w:rPr>
                <w:rFonts w:ascii="Arial" w:hAnsi="Arial" w:cs="Arial"/>
                <w:b/>
                <w:sz w:val="18"/>
                <w:szCs w:val="18"/>
              </w:rPr>
              <w:t>FUNDAMENTO JURÍDICO DEL TRÁMITE</w:t>
            </w:r>
          </w:p>
        </w:tc>
      </w:tr>
      <w:tr w:rsidRPr="00FC5907" w:rsidR="001E30B1" w:rsidTr="012A6611" w14:paraId="3817A5E6" w14:textId="77777777">
        <w:trPr>
          <w:trHeight w:val="300"/>
          <w:jc w:val="center"/>
        </w:trPr>
        <w:tc>
          <w:tcPr>
            <w:tcW w:w="9138" w:type="dxa"/>
            <w:gridSpan w:val="25"/>
            <w:tcMar/>
          </w:tcPr>
          <w:p w:rsidR="5B4F4596" w:rsidP="5B4F4596" w:rsidRDefault="5B4F4596" w14:paraId="30CF4CA6" w14:textId="27C26E0F">
            <w:pPr>
              <w:rPr>
                <w:rFonts w:ascii="Arial" w:hAnsi="Arial" w:cs="Arial"/>
                <w:sz w:val="14"/>
                <w:szCs w:val="14"/>
              </w:rPr>
            </w:pPr>
          </w:p>
          <w:p w:rsidR="003233BE" w:rsidP="75C387A0" w:rsidRDefault="003233BE" w14:paraId="00650FDD" w14:textId="77777777">
            <w:pPr>
              <w:rPr>
                <w:rFonts w:ascii="Arial" w:hAnsi="Arial" w:cs="Arial"/>
                <w:b/>
                <w:bCs/>
                <w:sz w:val="14"/>
                <w:szCs w:val="14"/>
              </w:rPr>
            </w:pPr>
            <w:r w:rsidRPr="6C2B89DD">
              <w:rPr>
                <w:rFonts w:ascii="Arial" w:hAnsi="Arial" w:cs="Arial"/>
                <w:sz w:val="14"/>
                <w:szCs w:val="14"/>
              </w:rPr>
              <w:t xml:space="preserve">Artículo 292 de la </w:t>
            </w:r>
            <w:r w:rsidRPr="6C2B89DD">
              <w:rPr>
                <w:rFonts w:ascii="Arial" w:hAnsi="Arial" w:cs="Arial"/>
                <w:b/>
                <w:bCs/>
                <w:sz w:val="14"/>
                <w:szCs w:val="14"/>
              </w:rPr>
              <w:t>Ley Federal de Telecomunicaciones y Radiodifusión.</w:t>
            </w:r>
          </w:p>
          <w:p w:rsidR="003233BE" w:rsidP="001E30B1" w:rsidRDefault="003233BE" w14:paraId="401604C9" w14:textId="77777777">
            <w:pPr>
              <w:rPr>
                <w:rFonts w:ascii="Arial" w:hAnsi="Arial" w:cs="Arial"/>
                <w:sz w:val="14"/>
                <w:szCs w:val="14"/>
              </w:rPr>
            </w:pPr>
          </w:p>
          <w:p w:rsidRPr="00FC5907" w:rsidR="001E30B1" w:rsidP="001E30B1" w:rsidRDefault="001E30B1" w14:paraId="29A91BB5" w14:textId="3C05A84A">
            <w:pPr>
              <w:rPr>
                <w:rFonts w:ascii="Arial" w:hAnsi="Arial" w:cs="Arial"/>
                <w:sz w:val="14"/>
                <w:szCs w:val="14"/>
              </w:rPr>
            </w:pPr>
            <w:r w:rsidRPr="00FC5907">
              <w:rPr>
                <w:rFonts w:ascii="Arial" w:hAnsi="Arial" w:cs="Arial"/>
                <w:sz w:val="14"/>
                <w:szCs w:val="14"/>
              </w:rPr>
              <w:t>Para el tipo de trámite de entrega periódica de información estadística:</w:t>
            </w:r>
          </w:p>
          <w:p w:rsidRPr="00FC5907" w:rsidR="001E30B1" w:rsidP="001E30B1" w:rsidRDefault="001E30B1" w14:paraId="30DCCCAD" w14:textId="77777777">
            <w:pPr>
              <w:rPr>
                <w:rFonts w:ascii="Arial" w:hAnsi="Arial" w:cs="Arial"/>
                <w:sz w:val="14"/>
                <w:szCs w:val="14"/>
              </w:rPr>
            </w:pPr>
          </w:p>
          <w:p w:rsidRPr="00FC5907" w:rsidR="001E30B1" w:rsidP="001E30B1" w:rsidRDefault="001E30B1" w14:paraId="2ED6696D" w14:textId="2480A518">
            <w:pPr>
              <w:ind w:left="708"/>
              <w:rPr>
                <w:rFonts w:ascii="Arial" w:hAnsi="Arial" w:cs="Arial"/>
                <w:sz w:val="14"/>
                <w:szCs w:val="14"/>
              </w:rPr>
            </w:pPr>
            <w:r w:rsidRPr="00FC5907">
              <w:rPr>
                <w:rFonts w:ascii="Arial" w:hAnsi="Arial" w:cs="Arial"/>
                <w:sz w:val="14"/>
                <w:szCs w:val="14"/>
              </w:rPr>
              <w:t xml:space="preserve">Lineamientos </w:t>
            </w:r>
            <w:r w:rsidRPr="00FC5907" w:rsidR="74707CFB">
              <w:rPr>
                <w:rFonts w:ascii="Arial" w:hAnsi="Arial" w:cs="Arial"/>
                <w:sz w:val="14"/>
                <w:szCs w:val="14"/>
              </w:rPr>
              <w:t xml:space="preserve">VIGÉSIMO PRIMERO y VIGÉSIMO TERCERO de los </w:t>
            </w:r>
            <w:r w:rsidRPr="00FC5907" w:rsidR="74707CFB">
              <w:rPr>
                <w:rFonts w:ascii="Arial" w:hAnsi="Arial" w:cs="Arial"/>
                <w:b/>
                <w:bCs/>
                <w:sz w:val="14"/>
                <w:szCs w:val="14"/>
              </w:rPr>
              <w:t>Lineamientos para integrar el Acervo Estadístico del Instituto Federal de Telecomunicaciones.</w:t>
            </w:r>
          </w:p>
          <w:p w:rsidRPr="00FC5907" w:rsidR="001E30B1" w:rsidP="001E30B1" w:rsidRDefault="001E30B1" w14:paraId="36AF6883" w14:textId="77777777">
            <w:pPr>
              <w:rPr>
                <w:rFonts w:ascii="Arial" w:hAnsi="Arial" w:cs="Arial"/>
                <w:sz w:val="14"/>
                <w:szCs w:val="14"/>
              </w:rPr>
            </w:pPr>
          </w:p>
          <w:p w:rsidRPr="00FC5907" w:rsidR="001E30B1" w:rsidP="001E30B1" w:rsidRDefault="001E30B1" w14:paraId="53E58021" w14:textId="77777777">
            <w:pPr>
              <w:rPr>
                <w:rFonts w:ascii="Arial" w:hAnsi="Arial" w:cs="Arial"/>
                <w:sz w:val="14"/>
                <w:szCs w:val="14"/>
              </w:rPr>
            </w:pPr>
            <w:r w:rsidRPr="00FC5907">
              <w:rPr>
                <w:rFonts w:ascii="Arial" w:hAnsi="Arial" w:cs="Arial"/>
                <w:sz w:val="14"/>
                <w:szCs w:val="14"/>
              </w:rPr>
              <w:t>Para el tipo de trámite de rectificación de información previamente entregada:</w:t>
            </w:r>
          </w:p>
          <w:p w:rsidRPr="00FC5907" w:rsidR="001E30B1" w:rsidP="001E30B1" w:rsidRDefault="001E30B1" w14:paraId="54C529ED" w14:textId="77777777">
            <w:pPr>
              <w:rPr>
                <w:rFonts w:ascii="Arial" w:hAnsi="Arial" w:cs="Arial"/>
                <w:sz w:val="14"/>
                <w:szCs w:val="14"/>
              </w:rPr>
            </w:pPr>
          </w:p>
          <w:p w:rsidRPr="00FC5907" w:rsidR="001E30B1" w:rsidP="5B4F4596" w:rsidRDefault="001E30B1" w14:paraId="0CE8A91C" w14:textId="7E2810FA">
            <w:pPr>
              <w:ind w:left="708"/>
              <w:rPr>
                <w:rFonts w:ascii="Arial" w:hAnsi="Arial" w:cs="Arial"/>
                <w:sz w:val="14"/>
                <w:szCs w:val="14"/>
              </w:rPr>
            </w:pPr>
            <w:r w:rsidRPr="00FC5907">
              <w:rPr>
                <w:rFonts w:ascii="Arial" w:hAnsi="Arial" w:cs="Arial"/>
                <w:sz w:val="14"/>
                <w:szCs w:val="14"/>
              </w:rPr>
              <w:t xml:space="preserve">Lineamiento </w:t>
            </w:r>
            <w:r w:rsidRPr="00FC5907" w:rsidR="789DDF86">
              <w:rPr>
                <w:rFonts w:ascii="Arial" w:hAnsi="Arial" w:cs="Arial"/>
                <w:sz w:val="14"/>
                <w:szCs w:val="14"/>
              </w:rPr>
              <w:t xml:space="preserve">VIGÉSIMO QUINTO de los </w:t>
            </w:r>
            <w:r w:rsidRPr="00FC5907" w:rsidR="789DDF86">
              <w:rPr>
                <w:rFonts w:ascii="Arial" w:hAnsi="Arial" w:cs="Arial"/>
                <w:b/>
                <w:bCs/>
                <w:sz w:val="14"/>
                <w:szCs w:val="14"/>
              </w:rPr>
              <w:t>Lineamientos para integrar el Acervo Estadístico del Instituto Federal de Telecomunicaciones.</w:t>
            </w:r>
          </w:p>
          <w:p w:rsidRPr="00FC5907" w:rsidR="001E30B1" w:rsidP="5B4F4596" w:rsidRDefault="001E30B1" w14:paraId="1C0157D6" w14:textId="0FFF638E">
            <w:pPr>
              <w:ind w:left="708"/>
              <w:rPr>
                <w:rFonts w:ascii="Arial" w:hAnsi="Arial" w:cs="Arial"/>
                <w:sz w:val="14"/>
                <w:szCs w:val="14"/>
              </w:rPr>
            </w:pPr>
          </w:p>
        </w:tc>
      </w:tr>
    </w:tbl>
    <w:p w:rsidRPr="00FC5907" w:rsidR="00764681" w:rsidRDefault="00764681" w14:paraId="3691E7B2" w14:textId="77777777">
      <w:pPr>
        <w:rPr>
          <w:rFonts w:ascii="Arial" w:hAnsi="Arial" w:cs="Arial"/>
        </w:rPr>
      </w:pPr>
    </w:p>
    <w:sectPr w:rsidRPr="00FC5907" w:rsidR="00764681">
      <w:pgSz w:w="12240" w:h="15840" w:orient="portrait"/>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47A8E6"/>
    <w:multiLevelType w:val="hybridMultilevel"/>
    <w:tmpl w:val="AD7625FC"/>
    <w:lvl w:ilvl="0" w:tplc="98826094">
      <w:start w:val="4"/>
      <w:numFmt w:val="upperLetter"/>
      <w:lvlText w:val="%1."/>
      <w:lvlJc w:val="left"/>
      <w:pPr>
        <w:ind w:left="720" w:hanging="360"/>
      </w:pPr>
    </w:lvl>
    <w:lvl w:ilvl="1" w:tplc="AA7CF3B4">
      <w:start w:val="1"/>
      <w:numFmt w:val="lowerLetter"/>
      <w:lvlText w:val="%2."/>
      <w:lvlJc w:val="left"/>
      <w:pPr>
        <w:ind w:left="1440" w:hanging="360"/>
      </w:pPr>
    </w:lvl>
    <w:lvl w:ilvl="2" w:tplc="CB7005A0">
      <w:start w:val="1"/>
      <w:numFmt w:val="lowerRoman"/>
      <w:lvlText w:val="%3."/>
      <w:lvlJc w:val="right"/>
      <w:pPr>
        <w:ind w:left="2160" w:hanging="180"/>
      </w:pPr>
    </w:lvl>
    <w:lvl w:ilvl="3" w:tplc="3AC4E406">
      <w:start w:val="1"/>
      <w:numFmt w:val="decimal"/>
      <w:lvlText w:val="%4."/>
      <w:lvlJc w:val="left"/>
      <w:pPr>
        <w:ind w:left="2880" w:hanging="360"/>
      </w:pPr>
    </w:lvl>
    <w:lvl w:ilvl="4" w:tplc="36967002">
      <w:start w:val="1"/>
      <w:numFmt w:val="lowerLetter"/>
      <w:lvlText w:val="%5."/>
      <w:lvlJc w:val="left"/>
      <w:pPr>
        <w:ind w:left="3600" w:hanging="360"/>
      </w:pPr>
    </w:lvl>
    <w:lvl w:ilvl="5" w:tplc="6320412C">
      <w:start w:val="1"/>
      <w:numFmt w:val="lowerRoman"/>
      <w:lvlText w:val="%6."/>
      <w:lvlJc w:val="right"/>
      <w:pPr>
        <w:ind w:left="4320" w:hanging="180"/>
      </w:pPr>
    </w:lvl>
    <w:lvl w:ilvl="6" w:tplc="B8308A3E">
      <w:start w:val="1"/>
      <w:numFmt w:val="decimal"/>
      <w:lvlText w:val="%7."/>
      <w:lvlJc w:val="left"/>
      <w:pPr>
        <w:ind w:left="5040" w:hanging="360"/>
      </w:pPr>
    </w:lvl>
    <w:lvl w:ilvl="7" w:tplc="EC3C3BD2">
      <w:start w:val="1"/>
      <w:numFmt w:val="lowerLetter"/>
      <w:lvlText w:val="%8."/>
      <w:lvlJc w:val="left"/>
      <w:pPr>
        <w:ind w:left="5760" w:hanging="360"/>
      </w:pPr>
    </w:lvl>
    <w:lvl w:ilvl="8" w:tplc="799A90D8">
      <w:start w:val="1"/>
      <w:numFmt w:val="lowerRoman"/>
      <w:lvlText w:val="%9."/>
      <w:lvlJc w:val="right"/>
      <w:pPr>
        <w:ind w:left="6480" w:hanging="180"/>
      </w:pPr>
    </w:lvl>
  </w:abstractNum>
  <w:abstractNum w:abstractNumId="1" w15:restartNumberingAfterBreak="0">
    <w:nsid w:val="09C63063"/>
    <w:multiLevelType w:val="hybridMultilevel"/>
    <w:tmpl w:val="2A92A4B0"/>
    <w:lvl w:ilvl="0" w:tplc="4162D8E2">
      <w:start w:val="1"/>
      <w:numFmt w:val="decimal"/>
      <w:lvlText w:val="%1)"/>
      <w:lvlJc w:val="left"/>
      <w:pPr>
        <w:ind w:left="1070" w:hanging="71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15:restartNumberingAfterBreak="0">
    <w:nsid w:val="0D4D71B3"/>
    <w:multiLevelType w:val="multilevel"/>
    <w:tmpl w:val="3E860260"/>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16A739EB"/>
    <w:multiLevelType w:val="hybridMultilevel"/>
    <w:tmpl w:val="D42AE5EA"/>
    <w:lvl w:ilvl="0" w:tplc="4162D8E2">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1A86413F"/>
    <w:multiLevelType w:val="multilevel"/>
    <w:tmpl w:val="C3BE0A28"/>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1E0024CF"/>
    <w:multiLevelType w:val="hybridMultilevel"/>
    <w:tmpl w:val="2A92A4B0"/>
    <w:lvl w:ilvl="0" w:tplc="4162D8E2">
      <w:start w:val="1"/>
      <w:numFmt w:val="decimal"/>
      <w:lvlText w:val="%1)"/>
      <w:lvlJc w:val="left"/>
      <w:pPr>
        <w:ind w:left="1070" w:hanging="71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 w15:restartNumberingAfterBreak="0">
    <w:nsid w:val="20273EB2"/>
    <w:multiLevelType w:val="hybridMultilevel"/>
    <w:tmpl w:val="D42AE5EA"/>
    <w:lvl w:ilvl="0" w:tplc="4162D8E2">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0">
    <w:nsid w:val="344B198E"/>
    <w:multiLevelType w:val="hybridMultilevel"/>
    <w:tmpl w:val="38F68B92"/>
    <w:lvl w:ilvl="0" w:tplc="CB04D62C">
      <w:start w:val="3"/>
      <w:numFmt w:val="upperLetter"/>
      <w:lvlText w:val="%1."/>
      <w:lvlJc w:val="left"/>
      <w:pPr>
        <w:ind w:left="720" w:hanging="360"/>
      </w:pPr>
    </w:lvl>
    <w:lvl w:ilvl="1" w:tplc="E952A6A4">
      <w:start w:val="1"/>
      <w:numFmt w:val="lowerLetter"/>
      <w:lvlText w:val="%2."/>
      <w:lvlJc w:val="left"/>
      <w:pPr>
        <w:ind w:left="1440" w:hanging="360"/>
      </w:pPr>
    </w:lvl>
    <w:lvl w:ilvl="2" w:tplc="712409A4">
      <w:start w:val="1"/>
      <w:numFmt w:val="lowerRoman"/>
      <w:lvlText w:val="%3."/>
      <w:lvlJc w:val="right"/>
      <w:pPr>
        <w:ind w:left="2160" w:hanging="180"/>
      </w:pPr>
    </w:lvl>
    <w:lvl w:ilvl="3" w:tplc="38B86DB4">
      <w:start w:val="1"/>
      <w:numFmt w:val="decimal"/>
      <w:lvlText w:val="%4."/>
      <w:lvlJc w:val="left"/>
      <w:pPr>
        <w:ind w:left="2880" w:hanging="360"/>
      </w:pPr>
    </w:lvl>
    <w:lvl w:ilvl="4" w:tplc="F31645CE">
      <w:start w:val="1"/>
      <w:numFmt w:val="lowerLetter"/>
      <w:lvlText w:val="%5."/>
      <w:lvlJc w:val="left"/>
      <w:pPr>
        <w:ind w:left="3600" w:hanging="360"/>
      </w:pPr>
    </w:lvl>
    <w:lvl w:ilvl="5" w:tplc="5A2CCCCE">
      <w:start w:val="1"/>
      <w:numFmt w:val="lowerRoman"/>
      <w:lvlText w:val="%6."/>
      <w:lvlJc w:val="right"/>
      <w:pPr>
        <w:ind w:left="4320" w:hanging="180"/>
      </w:pPr>
    </w:lvl>
    <w:lvl w:ilvl="6" w:tplc="9AFAF1A6">
      <w:start w:val="1"/>
      <w:numFmt w:val="decimal"/>
      <w:lvlText w:val="%7."/>
      <w:lvlJc w:val="left"/>
      <w:pPr>
        <w:ind w:left="5040" w:hanging="360"/>
      </w:pPr>
    </w:lvl>
    <w:lvl w:ilvl="7" w:tplc="F54AA0F0">
      <w:start w:val="1"/>
      <w:numFmt w:val="lowerLetter"/>
      <w:lvlText w:val="%8."/>
      <w:lvlJc w:val="left"/>
      <w:pPr>
        <w:ind w:left="5760" w:hanging="360"/>
      </w:pPr>
    </w:lvl>
    <w:lvl w:ilvl="8" w:tplc="C7443820">
      <w:start w:val="1"/>
      <w:numFmt w:val="lowerRoman"/>
      <w:lvlText w:val="%9."/>
      <w:lvlJc w:val="right"/>
      <w:pPr>
        <w:ind w:left="6480" w:hanging="180"/>
      </w:pPr>
    </w:lvl>
  </w:abstractNum>
  <w:abstractNum w:abstractNumId="8" w15:restartNumberingAfterBreak="0">
    <w:nsid w:val="38AD08EB"/>
    <w:multiLevelType w:val="multilevel"/>
    <w:tmpl w:val="C59EFA48"/>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3BFB445F"/>
    <w:multiLevelType w:val="hybridMultilevel"/>
    <w:tmpl w:val="37A2C7E2"/>
    <w:lvl w:ilvl="0" w:tplc="080A0011">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15:restartNumberingAfterBreak="0">
    <w:nsid w:val="456B513A"/>
    <w:multiLevelType w:val="multilevel"/>
    <w:tmpl w:val="C6761BEC"/>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46200520"/>
    <w:multiLevelType w:val="multilevel"/>
    <w:tmpl w:val="76F88E7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4F150DCF"/>
    <w:multiLevelType w:val="hybridMultilevel"/>
    <w:tmpl w:val="0F0EC76C"/>
    <w:lvl w:ilvl="0" w:tplc="4162D8E2">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15:restartNumberingAfterBreak="0">
    <w:nsid w:val="5078DC7C"/>
    <w:multiLevelType w:val="hybridMultilevel"/>
    <w:tmpl w:val="89C6FCE8"/>
    <w:lvl w:ilvl="0" w:tplc="FE0A5462">
      <w:start w:val="2"/>
      <w:numFmt w:val="upperLetter"/>
      <w:lvlText w:val="%1."/>
      <w:lvlJc w:val="left"/>
      <w:pPr>
        <w:ind w:left="720" w:hanging="360"/>
      </w:pPr>
    </w:lvl>
    <w:lvl w:ilvl="1" w:tplc="A5205EB4">
      <w:start w:val="1"/>
      <w:numFmt w:val="lowerLetter"/>
      <w:lvlText w:val="%2."/>
      <w:lvlJc w:val="left"/>
      <w:pPr>
        <w:ind w:left="1440" w:hanging="360"/>
      </w:pPr>
    </w:lvl>
    <w:lvl w:ilvl="2" w:tplc="900E0D98">
      <w:start w:val="1"/>
      <w:numFmt w:val="lowerRoman"/>
      <w:lvlText w:val="%3."/>
      <w:lvlJc w:val="right"/>
      <w:pPr>
        <w:ind w:left="2160" w:hanging="180"/>
      </w:pPr>
    </w:lvl>
    <w:lvl w:ilvl="3" w:tplc="CEBC925E">
      <w:start w:val="1"/>
      <w:numFmt w:val="decimal"/>
      <w:lvlText w:val="%4."/>
      <w:lvlJc w:val="left"/>
      <w:pPr>
        <w:ind w:left="2880" w:hanging="360"/>
      </w:pPr>
    </w:lvl>
    <w:lvl w:ilvl="4" w:tplc="97BA4CF2">
      <w:start w:val="1"/>
      <w:numFmt w:val="lowerLetter"/>
      <w:lvlText w:val="%5."/>
      <w:lvlJc w:val="left"/>
      <w:pPr>
        <w:ind w:left="3600" w:hanging="360"/>
      </w:pPr>
    </w:lvl>
    <w:lvl w:ilvl="5" w:tplc="4D46FA52">
      <w:start w:val="1"/>
      <w:numFmt w:val="lowerRoman"/>
      <w:lvlText w:val="%6."/>
      <w:lvlJc w:val="right"/>
      <w:pPr>
        <w:ind w:left="4320" w:hanging="180"/>
      </w:pPr>
    </w:lvl>
    <w:lvl w:ilvl="6" w:tplc="BD22716C">
      <w:start w:val="1"/>
      <w:numFmt w:val="decimal"/>
      <w:lvlText w:val="%7."/>
      <w:lvlJc w:val="left"/>
      <w:pPr>
        <w:ind w:left="5040" w:hanging="360"/>
      </w:pPr>
    </w:lvl>
    <w:lvl w:ilvl="7" w:tplc="DC52F15A">
      <w:start w:val="1"/>
      <w:numFmt w:val="lowerLetter"/>
      <w:lvlText w:val="%8."/>
      <w:lvlJc w:val="left"/>
      <w:pPr>
        <w:ind w:left="5760" w:hanging="360"/>
      </w:pPr>
    </w:lvl>
    <w:lvl w:ilvl="8" w:tplc="96B8921A">
      <w:start w:val="1"/>
      <w:numFmt w:val="lowerRoman"/>
      <w:lvlText w:val="%9."/>
      <w:lvlJc w:val="right"/>
      <w:pPr>
        <w:ind w:left="6480" w:hanging="180"/>
      </w:pPr>
    </w:lvl>
  </w:abstractNum>
  <w:abstractNum w:abstractNumId="14" w15:restartNumberingAfterBreak="0">
    <w:nsid w:val="57790EEA"/>
    <w:multiLevelType w:val="multilevel"/>
    <w:tmpl w:val="AA2E1986"/>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64E90F31"/>
    <w:multiLevelType w:val="hybridMultilevel"/>
    <w:tmpl w:val="07CA3FDC"/>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6" w15:restartNumberingAfterBreak="0">
    <w:nsid w:val="7FCE93AB"/>
    <w:multiLevelType w:val="hybridMultilevel"/>
    <w:tmpl w:val="98800BFC"/>
    <w:lvl w:ilvl="0" w:tplc="408A5C44">
      <w:start w:val="1"/>
      <w:numFmt w:val="upperLetter"/>
      <w:lvlText w:val="%1."/>
      <w:lvlJc w:val="left"/>
      <w:pPr>
        <w:ind w:left="720" w:hanging="360"/>
      </w:pPr>
    </w:lvl>
    <w:lvl w:ilvl="1" w:tplc="0240BD98">
      <w:start w:val="1"/>
      <w:numFmt w:val="lowerLetter"/>
      <w:lvlText w:val="%2."/>
      <w:lvlJc w:val="left"/>
      <w:pPr>
        <w:ind w:left="1440" w:hanging="360"/>
      </w:pPr>
    </w:lvl>
    <w:lvl w:ilvl="2" w:tplc="F6B87142">
      <w:start w:val="1"/>
      <w:numFmt w:val="lowerRoman"/>
      <w:lvlText w:val="%3."/>
      <w:lvlJc w:val="right"/>
      <w:pPr>
        <w:ind w:left="2160" w:hanging="180"/>
      </w:pPr>
    </w:lvl>
    <w:lvl w:ilvl="3" w:tplc="7EC4C2B2">
      <w:start w:val="1"/>
      <w:numFmt w:val="decimal"/>
      <w:lvlText w:val="%4."/>
      <w:lvlJc w:val="left"/>
      <w:pPr>
        <w:ind w:left="2880" w:hanging="360"/>
      </w:pPr>
    </w:lvl>
    <w:lvl w:ilvl="4" w:tplc="BA04A050">
      <w:start w:val="1"/>
      <w:numFmt w:val="lowerLetter"/>
      <w:lvlText w:val="%5."/>
      <w:lvlJc w:val="left"/>
      <w:pPr>
        <w:ind w:left="3600" w:hanging="360"/>
      </w:pPr>
    </w:lvl>
    <w:lvl w:ilvl="5" w:tplc="9DA663D4">
      <w:start w:val="1"/>
      <w:numFmt w:val="lowerRoman"/>
      <w:lvlText w:val="%6."/>
      <w:lvlJc w:val="right"/>
      <w:pPr>
        <w:ind w:left="4320" w:hanging="180"/>
      </w:pPr>
    </w:lvl>
    <w:lvl w:ilvl="6" w:tplc="1370F6C2">
      <w:start w:val="1"/>
      <w:numFmt w:val="decimal"/>
      <w:lvlText w:val="%7."/>
      <w:lvlJc w:val="left"/>
      <w:pPr>
        <w:ind w:left="5040" w:hanging="360"/>
      </w:pPr>
    </w:lvl>
    <w:lvl w:ilvl="7" w:tplc="222C429C">
      <w:start w:val="1"/>
      <w:numFmt w:val="lowerLetter"/>
      <w:lvlText w:val="%8."/>
      <w:lvlJc w:val="left"/>
      <w:pPr>
        <w:ind w:left="5760" w:hanging="360"/>
      </w:pPr>
    </w:lvl>
    <w:lvl w:ilvl="8" w:tplc="A586A68E">
      <w:start w:val="1"/>
      <w:numFmt w:val="lowerRoman"/>
      <w:lvlText w:val="%9."/>
      <w:lvlJc w:val="right"/>
      <w:pPr>
        <w:ind w:left="6480" w:hanging="180"/>
      </w:pPr>
    </w:lvl>
  </w:abstractNum>
  <w:num w:numId="1" w16cid:durableId="624427833">
    <w:abstractNumId w:val="0"/>
  </w:num>
  <w:num w:numId="2" w16cid:durableId="1147820927">
    <w:abstractNumId w:val="7"/>
  </w:num>
  <w:num w:numId="3" w16cid:durableId="776218304">
    <w:abstractNumId w:val="13"/>
  </w:num>
  <w:num w:numId="4" w16cid:durableId="203760126">
    <w:abstractNumId w:val="16"/>
  </w:num>
  <w:num w:numId="5" w16cid:durableId="1605459428">
    <w:abstractNumId w:val="15"/>
  </w:num>
  <w:num w:numId="6" w16cid:durableId="540290691">
    <w:abstractNumId w:val="5"/>
  </w:num>
  <w:num w:numId="7" w16cid:durableId="919564870">
    <w:abstractNumId w:val="3"/>
  </w:num>
  <w:num w:numId="8" w16cid:durableId="1375345448">
    <w:abstractNumId w:val="12"/>
  </w:num>
  <w:num w:numId="9" w16cid:durableId="950207562">
    <w:abstractNumId w:val="9"/>
  </w:num>
  <w:num w:numId="10" w16cid:durableId="108474286">
    <w:abstractNumId w:val="11"/>
  </w:num>
  <w:num w:numId="11" w16cid:durableId="71320917">
    <w:abstractNumId w:val="8"/>
  </w:num>
  <w:num w:numId="12" w16cid:durableId="2055077994">
    <w:abstractNumId w:val="4"/>
  </w:num>
  <w:num w:numId="13" w16cid:durableId="140317382">
    <w:abstractNumId w:val="2"/>
  </w:num>
  <w:num w:numId="14" w16cid:durableId="802043524">
    <w:abstractNumId w:val="10"/>
  </w:num>
  <w:num w:numId="15" w16cid:durableId="381289299">
    <w:abstractNumId w:val="14"/>
  </w:num>
  <w:num w:numId="16" w16cid:durableId="896890276">
    <w:abstractNumId w:val="6"/>
  </w:num>
  <w:num w:numId="17" w16cid:durableId="1901211806">
    <w:abstractNumId w:val="1"/>
  </w:num>
</w:numbering>
</file>

<file path=word/people.xml><?xml version="1.0" encoding="utf-8"?>
<w15:people xmlns:mc="http://schemas.openxmlformats.org/markup-compatibility/2006" xmlns:w15="http://schemas.microsoft.com/office/word/2012/wordml" mc:Ignorable="w15"/>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trackRevisions w:val="false"/>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871F9"/>
    <w:rsid w:val="00067D73"/>
    <w:rsid w:val="000A31E4"/>
    <w:rsid w:val="001E30B1"/>
    <w:rsid w:val="002871F9"/>
    <w:rsid w:val="003233BE"/>
    <w:rsid w:val="00371346"/>
    <w:rsid w:val="00555B28"/>
    <w:rsid w:val="0056F7AA"/>
    <w:rsid w:val="005BAE37"/>
    <w:rsid w:val="00625794"/>
    <w:rsid w:val="006F6E73"/>
    <w:rsid w:val="00764681"/>
    <w:rsid w:val="00777421"/>
    <w:rsid w:val="009722FB"/>
    <w:rsid w:val="00974239"/>
    <w:rsid w:val="00A33C06"/>
    <w:rsid w:val="00AF1CE5"/>
    <w:rsid w:val="00C46552"/>
    <w:rsid w:val="00D42A5C"/>
    <w:rsid w:val="00DA1B30"/>
    <w:rsid w:val="00E83271"/>
    <w:rsid w:val="00EB32F7"/>
    <w:rsid w:val="00F8059F"/>
    <w:rsid w:val="00F81683"/>
    <w:rsid w:val="00FC5907"/>
    <w:rsid w:val="012A6611"/>
    <w:rsid w:val="01E3920F"/>
    <w:rsid w:val="01FDD279"/>
    <w:rsid w:val="0226A5F0"/>
    <w:rsid w:val="02979962"/>
    <w:rsid w:val="03B5228A"/>
    <w:rsid w:val="04102091"/>
    <w:rsid w:val="04585B26"/>
    <w:rsid w:val="046C4BE7"/>
    <w:rsid w:val="04DC8D48"/>
    <w:rsid w:val="058ABE41"/>
    <w:rsid w:val="05FC3D8E"/>
    <w:rsid w:val="065BEBE6"/>
    <w:rsid w:val="0679F845"/>
    <w:rsid w:val="06949EBD"/>
    <w:rsid w:val="069D545E"/>
    <w:rsid w:val="06EF9E0A"/>
    <w:rsid w:val="0778B9C1"/>
    <w:rsid w:val="07CB6EC6"/>
    <w:rsid w:val="07FE70DF"/>
    <w:rsid w:val="08296FC6"/>
    <w:rsid w:val="0849B818"/>
    <w:rsid w:val="0865E01B"/>
    <w:rsid w:val="088129E6"/>
    <w:rsid w:val="08974BBD"/>
    <w:rsid w:val="08C25F03"/>
    <w:rsid w:val="08C5E040"/>
    <w:rsid w:val="08CD05EF"/>
    <w:rsid w:val="08E391B4"/>
    <w:rsid w:val="092AB6D3"/>
    <w:rsid w:val="0A5E2F64"/>
    <w:rsid w:val="0ABEF18A"/>
    <w:rsid w:val="0AE1B2C9"/>
    <w:rsid w:val="0B09BE50"/>
    <w:rsid w:val="0B8FC7E9"/>
    <w:rsid w:val="0BFD8102"/>
    <w:rsid w:val="0C200964"/>
    <w:rsid w:val="0C526791"/>
    <w:rsid w:val="0C7E4CF5"/>
    <w:rsid w:val="0F86C4A9"/>
    <w:rsid w:val="0FAA7B9A"/>
    <w:rsid w:val="0FDF556F"/>
    <w:rsid w:val="0FEE760A"/>
    <w:rsid w:val="1001D495"/>
    <w:rsid w:val="109CFE1C"/>
    <w:rsid w:val="1127770D"/>
    <w:rsid w:val="11F4F689"/>
    <w:rsid w:val="1303EAAE"/>
    <w:rsid w:val="13B21DC6"/>
    <w:rsid w:val="148E2B03"/>
    <w:rsid w:val="14978A28"/>
    <w:rsid w:val="14F8D49D"/>
    <w:rsid w:val="1538ED36"/>
    <w:rsid w:val="160C4774"/>
    <w:rsid w:val="1611D7AA"/>
    <w:rsid w:val="17304198"/>
    <w:rsid w:val="1765D2A3"/>
    <w:rsid w:val="18DC9E50"/>
    <w:rsid w:val="1901EF59"/>
    <w:rsid w:val="1942DDD5"/>
    <w:rsid w:val="194AF213"/>
    <w:rsid w:val="19F8C392"/>
    <w:rsid w:val="1A5EAC0E"/>
    <w:rsid w:val="1B1F9444"/>
    <w:rsid w:val="1B37B6CC"/>
    <w:rsid w:val="1B8EB1A5"/>
    <w:rsid w:val="1BC31F4B"/>
    <w:rsid w:val="1BE4E0E2"/>
    <w:rsid w:val="1C0BD147"/>
    <w:rsid w:val="1C55AD56"/>
    <w:rsid w:val="1CB08264"/>
    <w:rsid w:val="1D8366A5"/>
    <w:rsid w:val="1DA877F7"/>
    <w:rsid w:val="1DBCF7CE"/>
    <w:rsid w:val="1DD738DC"/>
    <w:rsid w:val="1E17E28F"/>
    <w:rsid w:val="1E4E6C81"/>
    <w:rsid w:val="1E749763"/>
    <w:rsid w:val="1F91FE5B"/>
    <w:rsid w:val="1FC50EB9"/>
    <w:rsid w:val="20298946"/>
    <w:rsid w:val="20778309"/>
    <w:rsid w:val="20F5A559"/>
    <w:rsid w:val="2124B806"/>
    <w:rsid w:val="21669C20"/>
    <w:rsid w:val="223719C6"/>
    <w:rsid w:val="22E158BE"/>
    <w:rsid w:val="22F1ADA1"/>
    <w:rsid w:val="230D40DE"/>
    <w:rsid w:val="2326B658"/>
    <w:rsid w:val="233F9F90"/>
    <w:rsid w:val="23AC2AC8"/>
    <w:rsid w:val="23AF23CB"/>
    <w:rsid w:val="24B3D86F"/>
    <w:rsid w:val="24E586BA"/>
    <w:rsid w:val="25CBB8BC"/>
    <w:rsid w:val="2607A190"/>
    <w:rsid w:val="26784896"/>
    <w:rsid w:val="2678BDCB"/>
    <w:rsid w:val="26BDA28F"/>
    <w:rsid w:val="26E3CB8A"/>
    <w:rsid w:val="26E6C48D"/>
    <w:rsid w:val="26EE7AB8"/>
    <w:rsid w:val="2722BCA7"/>
    <w:rsid w:val="276505F2"/>
    <w:rsid w:val="2A0B89C1"/>
    <w:rsid w:val="2A27F6F6"/>
    <w:rsid w:val="2A4ADF82"/>
    <w:rsid w:val="2A59A002"/>
    <w:rsid w:val="2A64867F"/>
    <w:rsid w:val="2A85F3AA"/>
    <w:rsid w:val="2B150D1E"/>
    <w:rsid w:val="2B408785"/>
    <w:rsid w:val="2B7CA659"/>
    <w:rsid w:val="2B8D382E"/>
    <w:rsid w:val="2BBA35B0"/>
    <w:rsid w:val="2BBB2989"/>
    <w:rsid w:val="2C287E96"/>
    <w:rsid w:val="2C5602F9"/>
    <w:rsid w:val="2C74DD2E"/>
    <w:rsid w:val="2C988FE7"/>
    <w:rsid w:val="2CAAFFA0"/>
    <w:rsid w:val="2CC72100"/>
    <w:rsid w:val="2D606AC9"/>
    <w:rsid w:val="2DD90383"/>
    <w:rsid w:val="2E10AD8F"/>
    <w:rsid w:val="2E3E42AF"/>
    <w:rsid w:val="2F02A9DA"/>
    <w:rsid w:val="2FA6B369"/>
    <w:rsid w:val="2FE134F2"/>
    <w:rsid w:val="30D1E16F"/>
    <w:rsid w:val="30EBFEE2"/>
    <w:rsid w:val="3110A445"/>
    <w:rsid w:val="3258F005"/>
    <w:rsid w:val="328F6856"/>
    <w:rsid w:val="32AFFB0D"/>
    <w:rsid w:val="32DE542B"/>
    <w:rsid w:val="33B41FD6"/>
    <w:rsid w:val="33F5D594"/>
    <w:rsid w:val="34484507"/>
    <w:rsid w:val="35BB9D75"/>
    <w:rsid w:val="367C8188"/>
    <w:rsid w:val="36F47EE8"/>
    <w:rsid w:val="3704D5DD"/>
    <w:rsid w:val="37952A4B"/>
    <w:rsid w:val="38533E9A"/>
    <w:rsid w:val="38E6E1B3"/>
    <w:rsid w:val="397348B6"/>
    <w:rsid w:val="3A591E6A"/>
    <w:rsid w:val="3A605CD9"/>
    <w:rsid w:val="3AB7868B"/>
    <w:rsid w:val="3B65149E"/>
    <w:rsid w:val="3B8AE1C1"/>
    <w:rsid w:val="3B9FCFC1"/>
    <w:rsid w:val="3C5356EC"/>
    <w:rsid w:val="3C74FF89"/>
    <w:rsid w:val="3DC92BBC"/>
    <w:rsid w:val="3DF1A04F"/>
    <w:rsid w:val="3E9584C7"/>
    <w:rsid w:val="3F4C7068"/>
    <w:rsid w:val="3F7C5021"/>
    <w:rsid w:val="3F96FAD9"/>
    <w:rsid w:val="3FCEBFAD"/>
    <w:rsid w:val="40806686"/>
    <w:rsid w:val="40E9509B"/>
    <w:rsid w:val="413F326A"/>
    <w:rsid w:val="42E76B66"/>
    <w:rsid w:val="43DED4FC"/>
    <w:rsid w:val="45B375F4"/>
    <w:rsid w:val="47C1A2CC"/>
    <w:rsid w:val="4870A429"/>
    <w:rsid w:val="4881D59A"/>
    <w:rsid w:val="4B71664C"/>
    <w:rsid w:val="4C75786C"/>
    <w:rsid w:val="4C9513EF"/>
    <w:rsid w:val="4CA347C1"/>
    <w:rsid w:val="4CACE400"/>
    <w:rsid w:val="4D28A635"/>
    <w:rsid w:val="4E3F1822"/>
    <w:rsid w:val="4E76822B"/>
    <w:rsid w:val="4EDA4FB8"/>
    <w:rsid w:val="4F41E34D"/>
    <w:rsid w:val="4FB66E6F"/>
    <w:rsid w:val="50009B8A"/>
    <w:rsid w:val="50BEA5EF"/>
    <w:rsid w:val="51037E8C"/>
    <w:rsid w:val="5197A36A"/>
    <w:rsid w:val="524BCF75"/>
    <w:rsid w:val="528117C4"/>
    <w:rsid w:val="52F3AB19"/>
    <w:rsid w:val="5360D0A3"/>
    <w:rsid w:val="5407FAF1"/>
    <w:rsid w:val="54737ACB"/>
    <w:rsid w:val="54B7F5E5"/>
    <w:rsid w:val="555B63A2"/>
    <w:rsid w:val="557F236A"/>
    <w:rsid w:val="5653C646"/>
    <w:rsid w:val="566CEEA3"/>
    <w:rsid w:val="56E06234"/>
    <w:rsid w:val="5702A3B9"/>
    <w:rsid w:val="5767F855"/>
    <w:rsid w:val="57F40EB0"/>
    <w:rsid w:val="586306FE"/>
    <w:rsid w:val="595828E1"/>
    <w:rsid w:val="5A232815"/>
    <w:rsid w:val="5A93FBC8"/>
    <w:rsid w:val="5B4F4596"/>
    <w:rsid w:val="5B55A7EC"/>
    <w:rsid w:val="5BE9300A"/>
    <w:rsid w:val="5C009AE0"/>
    <w:rsid w:val="5C596FEC"/>
    <w:rsid w:val="5C627499"/>
    <w:rsid w:val="5C9BFEE3"/>
    <w:rsid w:val="5D40FC5A"/>
    <w:rsid w:val="5D429473"/>
    <w:rsid w:val="5E334015"/>
    <w:rsid w:val="5E50D6BD"/>
    <w:rsid w:val="5E9D13F6"/>
    <w:rsid w:val="5F529B1E"/>
    <w:rsid w:val="5FA552DE"/>
    <w:rsid w:val="5FABFEAA"/>
    <w:rsid w:val="5FAD6B03"/>
    <w:rsid w:val="602AB53C"/>
    <w:rsid w:val="602DFD6B"/>
    <w:rsid w:val="606B8C75"/>
    <w:rsid w:val="60EE6B7F"/>
    <w:rsid w:val="610A8CDF"/>
    <w:rsid w:val="611E699A"/>
    <w:rsid w:val="62677744"/>
    <w:rsid w:val="62ECD5B8"/>
    <w:rsid w:val="634C2437"/>
    <w:rsid w:val="63F521C1"/>
    <w:rsid w:val="65935FE9"/>
    <w:rsid w:val="6692DAF9"/>
    <w:rsid w:val="66BECA5A"/>
    <w:rsid w:val="679CCB64"/>
    <w:rsid w:val="67AB6721"/>
    <w:rsid w:val="684CEEED"/>
    <w:rsid w:val="68B91453"/>
    <w:rsid w:val="693B24EC"/>
    <w:rsid w:val="6A3C86D4"/>
    <w:rsid w:val="6A75D70C"/>
    <w:rsid w:val="6A9CB1D1"/>
    <w:rsid w:val="6B083D1B"/>
    <w:rsid w:val="6B2A6F83"/>
    <w:rsid w:val="6C2B89DD"/>
    <w:rsid w:val="6C543F2A"/>
    <w:rsid w:val="6CBB6386"/>
    <w:rsid w:val="6D466EE5"/>
    <w:rsid w:val="6D7B2852"/>
    <w:rsid w:val="6D935F6E"/>
    <w:rsid w:val="6DB95FBC"/>
    <w:rsid w:val="6E964A07"/>
    <w:rsid w:val="6EAB59FE"/>
    <w:rsid w:val="6EF00C64"/>
    <w:rsid w:val="6F1B815F"/>
    <w:rsid w:val="6F9A172E"/>
    <w:rsid w:val="701CDC5C"/>
    <w:rsid w:val="70404988"/>
    <w:rsid w:val="70E22F65"/>
    <w:rsid w:val="7112CEB8"/>
    <w:rsid w:val="72073637"/>
    <w:rsid w:val="74707CFB"/>
    <w:rsid w:val="74A6B769"/>
    <w:rsid w:val="74CAB4E0"/>
    <w:rsid w:val="74D9C1D3"/>
    <w:rsid w:val="75291CEE"/>
    <w:rsid w:val="75644A42"/>
    <w:rsid w:val="75702E2D"/>
    <w:rsid w:val="75B0151D"/>
    <w:rsid w:val="75C387A0"/>
    <w:rsid w:val="764287CA"/>
    <w:rsid w:val="767584E4"/>
    <w:rsid w:val="76B9A199"/>
    <w:rsid w:val="775AA870"/>
    <w:rsid w:val="782D32D4"/>
    <w:rsid w:val="789DDF86"/>
    <w:rsid w:val="7970F240"/>
    <w:rsid w:val="797A288C"/>
    <w:rsid w:val="79CEBBEA"/>
    <w:rsid w:val="7A1B940A"/>
    <w:rsid w:val="7B3CAFDD"/>
    <w:rsid w:val="7B6B48CA"/>
    <w:rsid w:val="7BCAE0A6"/>
    <w:rsid w:val="7C4CEA1C"/>
    <w:rsid w:val="7CBD6FD9"/>
    <w:rsid w:val="7CCD3865"/>
    <w:rsid w:val="7CFAEA8F"/>
    <w:rsid w:val="7D957A4A"/>
    <w:rsid w:val="7D9B82B6"/>
    <w:rsid w:val="7DF2DADD"/>
    <w:rsid w:val="7F0E751E"/>
    <w:rsid w:val="7F3509C0"/>
    <w:rsid w:val="7F8B6592"/>
    <w:rsid w:val="7FA9ADED"/>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A769D7"/>
  <w15:chartTrackingRefBased/>
  <w15:docId w15:val="{F713F77D-4A40-4A99-B2CF-7F949B5B8F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hAnsiTheme="minorHAnsi" w:eastAsia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2871F9"/>
  </w:style>
  <w:style w:type="character" w:styleId="Fuentedeprrafopredeter" w:default="1">
    <w:name w:val="Default Paragraph Font"/>
    <w:uiPriority w:val="1"/>
    <w:semiHidden/>
    <w:unhideWhenUsed/>
  </w:style>
  <w:style w:type="table" w:styleId="Tablanormal" w:default="1">
    <w:name w:val="Normal Table"/>
    <w:uiPriority w:val="99"/>
    <w:semiHidden/>
    <w:unhideWhenUsed/>
    <w:tblPr>
      <w:tblInd w:w="0" w:type="dxa"/>
      <w:tblCellMar>
        <w:top w:w="0" w:type="dxa"/>
        <w:left w:w="108" w:type="dxa"/>
        <w:bottom w:w="0" w:type="dxa"/>
        <w:right w:w="108" w:type="dxa"/>
      </w:tblCellMar>
    </w:tblPr>
  </w:style>
  <w:style w:type="numbering" w:styleId="Sinlista" w:default="1">
    <w:name w:val="No List"/>
    <w:uiPriority w:val="99"/>
    <w:semiHidden/>
    <w:unhideWhenUsed/>
  </w:style>
  <w:style w:type="table" w:styleId="Tablaconcuadrcula">
    <w:name w:val="Table Grid"/>
    <w:basedOn w:val="Tablanormal"/>
    <w:uiPriority w:val="39"/>
    <w:rsid w:val="002871F9"/>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Prrafodelista">
    <w:name w:val="List Paragraph"/>
    <w:aliases w:val="prueba1,Numeración 1,4 Viñ 1nivel,Cuadrícula media 1 - Énfasis 21,Bullet List,FooterText,numbered,List Paragraph1,Paragraphe de liste1,Bulletr List Paragraph,列出段落,列出段落1,Cuadros,Lista general"/>
    <w:basedOn w:val="Normal"/>
    <w:link w:val="PrrafodelistaCar"/>
    <w:uiPriority w:val="34"/>
    <w:qFormat/>
    <w:rsid w:val="002871F9"/>
    <w:pPr>
      <w:spacing w:after="0" w:line="240" w:lineRule="auto"/>
      <w:ind w:left="720"/>
      <w:contextualSpacing/>
    </w:pPr>
    <w:rPr>
      <w:rFonts w:ascii="Calibri" w:hAnsi="Calibri" w:eastAsia="Calibri" w:cs="Times New Roman"/>
    </w:rPr>
  </w:style>
  <w:style w:type="character" w:styleId="PrrafodelistaCar" w:customStyle="1">
    <w:name w:val="Párrafo de lista Car"/>
    <w:aliases w:val="prueba1 Car,Numeración 1 Car,4 Viñ 1nivel Car,Cuadrícula media 1 - Énfasis 21 Car,Bullet List Car,FooterText Car,numbered Car,List Paragraph1 Car,Paragraphe de liste1 Car,Bulletr List Paragraph Car,列出段落 Car,列出段落1 Car,Cuadros Car"/>
    <w:link w:val="Prrafodelista"/>
    <w:uiPriority w:val="34"/>
    <w:qFormat/>
    <w:locked/>
    <w:rsid w:val="002871F9"/>
    <w:rPr>
      <w:rFonts w:ascii="Calibri" w:hAnsi="Calibri" w:eastAsia="Calibri" w:cs="Times New Roman"/>
    </w:rPr>
  </w:style>
  <w:style w:type="paragraph" w:styleId="Style10ptRight01" w:customStyle="1">
    <w:name w:val="Style 10 pt Right:  0.1&quot;"/>
    <w:basedOn w:val="Normal"/>
    <w:rsid w:val="002871F9"/>
    <w:pPr>
      <w:spacing w:after="0" w:line="240" w:lineRule="auto"/>
      <w:ind w:right="144"/>
    </w:pPr>
    <w:rPr>
      <w:rFonts w:ascii="Tahoma" w:hAnsi="Tahoma" w:eastAsia="Times New Roman" w:cs="Tahoma"/>
      <w:sz w:val="20"/>
      <w:szCs w:val="20"/>
      <w:lang w:val="es-ES" w:eastAsia="es-ES" w:bidi="es-ES"/>
    </w:rPr>
  </w:style>
  <w:style w:type="paragraph" w:styleId="Default" w:customStyle="1">
    <w:name w:val="Default"/>
    <w:rsid w:val="002871F9"/>
    <w:pPr>
      <w:autoSpaceDE w:val="0"/>
      <w:autoSpaceDN w:val="0"/>
      <w:adjustRightInd w:val="0"/>
      <w:spacing w:after="0" w:line="240" w:lineRule="auto"/>
    </w:pPr>
    <w:rPr>
      <w:rFonts w:ascii="Century Gothic" w:hAnsi="Century Gothic" w:cs="Century Gothic"/>
      <w:color w:val="000000"/>
      <w:sz w:val="24"/>
      <w:szCs w:val="24"/>
    </w:rPr>
  </w:style>
  <w:style w:type="paragraph" w:styleId="TableParagraph" w:customStyle="1">
    <w:name w:val="Table Paragraph"/>
    <w:basedOn w:val="Normal"/>
    <w:uiPriority w:val="1"/>
    <w:qFormat/>
    <w:rsid w:val="002871F9"/>
    <w:pPr>
      <w:widowControl w:val="0"/>
      <w:autoSpaceDE w:val="0"/>
      <w:autoSpaceDN w:val="0"/>
      <w:spacing w:after="0" w:line="240" w:lineRule="auto"/>
    </w:pPr>
    <w:rPr>
      <w:rFonts w:ascii="Arial" w:hAnsi="Arial" w:eastAsia="Arial" w:cs="Arial"/>
      <w:lang w:val="es-ES" w:eastAsia="es-ES" w:bidi="es-ES"/>
    </w:rPr>
  </w:style>
  <w:style w:type="character" w:styleId="Mencionar">
    <w:name w:val="Mention"/>
    <w:basedOn w:val="Fuentedeprrafopredeter"/>
    <w:uiPriority w:val="99"/>
    <w:unhideWhenUsed/>
    <w:rPr>
      <w:color w:val="2B579A"/>
      <w:shd w:val="clear" w:color="auto" w:fill="E6E6E6"/>
    </w:rPr>
  </w:style>
  <w:style w:type="character" w:styleId="Hipervnculo">
    <w:name w:val="Hyperlink"/>
    <w:basedOn w:val="Fuentedeprrafopredeter"/>
    <w:uiPriority w:val="99"/>
    <w:unhideWhenUsed/>
    <w:rPr>
      <w:color w:val="0563C1" w:themeColor="hyperlink"/>
      <w:u w:val="single"/>
    </w:rPr>
  </w:style>
  <w:style w:type="paragraph" w:styleId="Textocomentario">
    <w:name w:val="annotation text"/>
    <w:basedOn w:val="Normal"/>
    <w:link w:val="TextocomentarioCar"/>
    <w:uiPriority w:val="99"/>
    <w:semiHidden/>
    <w:unhideWhenUsed/>
    <w:pPr>
      <w:spacing w:line="240" w:lineRule="auto"/>
    </w:pPr>
    <w:rPr>
      <w:sz w:val="20"/>
      <w:szCs w:val="20"/>
    </w:rPr>
  </w:style>
  <w:style w:type="character" w:styleId="TextocomentarioCar" w:customStyle="1">
    <w:name w:val="Texto comentario Car"/>
    <w:basedOn w:val="Fuentedeprrafopredeter"/>
    <w:link w:val="Textocomentario"/>
    <w:uiPriority w:val="99"/>
    <w:semiHidden/>
    <w:rPr>
      <w:sz w:val="20"/>
      <w:szCs w:val="20"/>
    </w:rPr>
  </w:style>
  <w:style w:type="character" w:styleId="Refdecomentario">
    <w:name w:val="annotation reference"/>
    <w:basedOn w:val="Fuentedeprrafopredeter"/>
    <w:uiPriority w:val="99"/>
    <w:semiHidden/>
    <w:unhideWhenUsed/>
    <w:rPr>
      <w:sz w:val="16"/>
      <w:szCs w:val="16"/>
    </w:rPr>
  </w:style>
  <w:style w:type="paragraph" w:styleId="Textodeglobo">
    <w:name w:val="Balloon Text"/>
    <w:basedOn w:val="Normal"/>
    <w:link w:val="TextodegloboCar"/>
    <w:uiPriority w:val="99"/>
    <w:semiHidden/>
    <w:unhideWhenUsed/>
    <w:rsid w:val="001E30B1"/>
    <w:pPr>
      <w:spacing w:after="0" w:line="240" w:lineRule="auto"/>
    </w:pPr>
    <w:rPr>
      <w:rFonts w:ascii="Segoe UI" w:hAnsi="Segoe UI" w:cs="Segoe UI"/>
      <w:sz w:val="18"/>
      <w:szCs w:val="18"/>
    </w:rPr>
  </w:style>
  <w:style w:type="character" w:styleId="TextodegloboCar" w:customStyle="1">
    <w:name w:val="Texto de globo Car"/>
    <w:basedOn w:val="Fuentedeprrafopredeter"/>
    <w:link w:val="Textodeglobo"/>
    <w:uiPriority w:val="99"/>
    <w:semiHidden/>
    <w:rsid w:val="001E30B1"/>
    <w:rPr>
      <w:rFonts w:ascii="Segoe UI" w:hAnsi="Segoe UI" w:cs="Segoe UI"/>
      <w:sz w:val="18"/>
      <w:szCs w:val="18"/>
    </w:rPr>
  </w:style>
  <w:style w:type="paragraph" w:styleId="Asuntodelcomentario">
    <w:name w:val="annotation subject"/>
    <w:basedOn w:val="Textocomentario"/>
    <w:next w:val="Textocomentario"/>
    <w:link w:val="AsuntodelcomentarioCar"/>
    <w:uiPriority w:val="99"/>
    <w:semiHidden/>
    <w:unhideWhenUsed/>
    <w:rsid w:val="00067D73"/>
    <w:rPr>
      <w:b/>
      <w:bCs/>
    </w:rPr>
  </w:style>
  <w:style w:type="character" w:styleId="AsuntodelcomentarioCar" w:customStyle="1">
    <w:name w:val="Asunto del comentario Car"/>
    <w:basedOn w:val="TextocomentarioCar"/>
    <w:link w:val="Asuntodelcomentario"/>
    <w:uiPriority w:val="99"/>
    <w:semiHidden/>
    <w:rsid w:val="00067D73"/>
    <w:rPr>
      <w:b/>
      <w:bCs/>
      <w:sz w:val="20"/>
      <w:szCs w:val="20"/>
    </w:rPr>
  </w:style>
  <w:style w:type="paragraph" w:styleId="paragraph" w:customStyle="1">
    <w:name w:val="paragraph"/>
    <w:basedOn w:val="Normal"/>
    <w:rsid w:val="006F6E73"/>
    <w:pPr>
      <w:spacing w:before="100" w:beforeAutospacing="1" w:after="100" w:afterAutospacing="1" w:line="240" w:lineRule="auto"/>
    </w:pPr>
    <w:rPr>
      <w:rFonts w:ascii="Times New Roman" w:hAnsi="Times New Roman" w:eastAsia="Times New Roman" w:cs="Times New Roman"/>
      <w:sz w:val="24"/>
      <w:szCs w:val="24"/>
      <w:lang w:eastAsia="es-MX"/>
    </w:rPr>
  </w:style>
  <w:style w:type="character" w:styleId="normaltextrun" w:customStyle="1">
    <w:name w:val="normaltextrun"/>
    <w:basedOn w:val="Fuentedeprrafopredeter"/>
    <w:rsid w:val="006F6E73"/>
  </w:style>
  <w:style w:type="character" w:styleId="eop" w:customStyle="1">
    <w:name w:val="eop"/>
    <w:basedOn w:val="Fuentedeprrafopredeter"/>
    <w:rsid w:val="006F6E73"/>
  </w:style>
  <w:style w:type="paragraph" w:styleId="Revisin">
    <w:name w:val="Revision"/>
    <w:hidden/>
    <w:uiPriority w:val="99"/>
    <w:semiHidden/>
    <w:rsid w:val="00974239"/>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84440184">
      <w:bodyDiv w:val="1"/>
      <w:marLeft w:val="0"/>
      <w:marRight w:val="0"/>
      <w:marTop w:val="0"/>
      <w:marBottom w:val="0"/>
      <w:divBdr>
        <w:top w:val="none" w:sz="0" w:space="0" w:color="auto"/>
        <w:left w:val="none" w:sz="0" w:space="0" w:color="auto"/>
        <w:bottom w:val="none" w:sz="0" w:space="0" w:color="auto"/>
        <w:right w:val="none" w:sz="0" w:space="0" w:color="auto"/>
      </w:divBdr>
      <w:divsChild>
        <w:div w:id="1244880370">
          <w:marLeft w:val="0"/>
          <w:marRight w:val="0"/>
          <w:marTop w:val="0"/>
          <w:marBottom w:val="0"/>
          <w:divBdr>
            <w:top w:val="none" w:sz="0" w:space="0" w:color="auto"/>
            <w:left w:val="none" w:sz="0" w:space="0" w:color="auto"/>
            <w:bottom w:val="none" w:sz="0" w:space="0" w:color="auto"/>
            <w:right w:val="none" w:sz="0" w:space="0" w:color="auto"/>
          </w:divBdr>
        </w:div>
        <w:div w:id="597911198">
          <w:marLeft w:val="0"/>
          <w:marRight w:val="0"/>
          <w:marTop w:val="0"/>
          <w:marBottom w:val="0"/>
          <w:divBdr>
            <w:top w:val="none" w:sz="0" w:space="0" w:color="auto"/>
            <w:left w:val="none" w:sz="0" w:space="0" w:color="auto"/>
            <w:bottom w:val="none" w:sz="0" w:space="0" w:color="auto"/>
            <w:right w:val="none" w:sz="0" w:space="0" w:color="auto"/>
          </w:divBdr>
        </w:div>
        <w:div w:id="184944313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hyperlink" Target="mailto:unidad.transparencia@ift.org.mx" TargetMode="External" Id="rId8" /><Relationship Type="http://schemas.microsoft.com/office/2019/05/relationships/documenttasks" Target="documenttasks/documenttasks1.xml" Id="rId13" /><Relationship Type="http://schemas.openxmlformats.org/officeDocument/2006/relationships/settings" Target="settings.xml" Id="rId3" /><Relationship Type="http://schemas.openxmlformats.org/officeDocument/2006/relationships/hyperlink" Target="mailto:estadistica@ift.org.mx" TargetMode="External" Id="rId7" /><Relationship Type="http://schemas.openxmlformats.org/officeDocument/2006/relationships/theme" Target="theme/theme1.xml" Id="rId12"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hyperlink" Target="mailto:estadistica@ift.org.mx" TargetMode="External" Id="rId6" /><Relationship Type="http://schemas.microsoft.com/office/2011/relationships/people" Target="people.xml" Id="rId11" /><Relationship Type="http://schemas.openxmlformats.org/officeDocument/2006/relationships/image" Target="media/image1.png" Id="rId5" /><Relationship Type="http://schemas.openxmlformats.org/officeDocument/2006/relationships/fontTable" Target="fontTable.xml" Id="rId10" /><Relationship Type="http://schemas.openxmlformats.org/officeDocument/2006/relationships/webSettings" Target="webSettings.xml" Id="rId4" /><Relationship Type="http://schemas.openxmlformats.org/officeDocument/2006/relationships/hyperlink" Target="https://www.ift.org.mx/proteccion_de_datos_personales/avisos_de_privacidad" TargetMode="External" Id="rId9" /></Relationships>
</file>

<file path=word/documenttasks/documenttasks1.xml><?xml version="1.0" encoding="utf-8"?>
<t:Tasks xmlns:t="http://schemas.microsoft.com/office/tasks/2019/documenttasks" xmlns:oel="http://schemas.microsoft.com/office/2019/extlst">
  <t:Task id="{61AFABE5-7C77-4245-955B-CA121CE1E448}">
    <t:Anchor>
      <t:Comment id="742567952"/>
    </t:Anchor>
    <t:History>
      <t:Event id="{BF8BE2A5-D0F2-4192-8AE0-BF89407F6F47}" time="2023-08-21T17:31:13.681Z">
        <t:Attribution userId="S::juan.bonifacio@ift.org.mx::f5576ce6-1486-4054-abc1-55fbab5e9bc8" userProvider="AD" userName="Juan Carlos Bonifacio Ramirez"/>
        <t:Anchor>
          <t:Comment id="742567952"/>
        </t:Anchor>
        <t:Create/>
      </t:Event>
      <t:Event id="{41323DC2-70B6-46B3-8A12-948014A129D8}" time="2023-08-21T17:31:13.681Z">
        <t:Attribution userId="S::juan.bonifacio@ift.org.mx::f5576ce6-1486-4054-abc1-55fbab5e9bc8" userProvider="AD" userName="Juan Carlos Bonifacio Ramirez"/>
        <t:Anchor>
          <t:Comment id="742567952"/>
        </t:Anchor>
        <t:Assign userId="S::johana.coyote@ift.org.mx::ddce42f4-6144-41b4-bd7c-13ac909b76d5" userProvider="AD" userName="Johana Coyote Martinez"/>
      </t:Event>
      <t:Event id="{8E654D43-1A39-4406-A20A-664157FA67A4}" time="2023-08-21T17:31:13.681Z">
        <t:Attribution userId="S::juan.bonifacio@ift.org.mx::f5576ce6-1486-4054-abc1-55fbab5e9bc8" userProvider="AD" userName="Juan Carlos Bonifacio Ramirez"/>
        <t:Anchor>
          <t:Comment id="742567952"/>
        </t:Anchor>
        <t:SetTitle title="@Johana, regresar la hoja de ingresos, agregar el adquiriente y dejar los conceptos de minutos salientes, minutos entrantes, datos y SMS"/>
      </t:Event>
      <t:Event id="{6ECB5ED7-825F-432E-B282-DE2405B279C3}" time="2023-08-24T20:36:54.181Z">
        <t:Attribution userId="S::johana.coyote@ift.org.mx::ddce42f4-6144-41b4-bd7c-13ac909b76d5" userProvider="AD" userName="Johana Coyote Martinez"/>
        <t:Progress percentComplete="100"/>
      </t:Event>
    </t:History>
  </t:Task>
  <t:Task id="{ECE1AA23-7096-4450-8088-CEB23B8C019A}">
    <t:Anchor>
      <t:Comment id="1414273250"/>
    </t:Anchor>
    <t:History>
      <t:Event id="{6AEF1A83-E2CB-482E-82FE-E4CC667EE85C}" time="2023-08-21T17:31:41.403Z">
        <t:Attribution userId="S::juan.bonifacio@ift.org.mx::f5576ce6-1486-4054-abc1-55fbab5e9bc8" userProvider="AD" userName="Juan Carlos Bonifacio Ramirez"/>
        <t:Anchor>
          <t:Comment id="1414273250"/>
        </t:Anchor>
        <t:Create/>
      </t:Event>
      <t:Event id="{362C2F11-C239-4EDC-82CC-ED8826293A25}" time="2023-08-21T17:31:41.403Z">
        <t:Attribution userId="S::juan.bonifacio@ift.org.mx::f5576ce6-1486-4054-abc1-55fbab5e9bc8" userProvider="AD" userName="Juan Carlos Bonifacio Ramirez"/>
        <t:Anchor>
          <t:Comment id="1414273250"/>
        </t:Anchor>
        <t:Assign userId="S::johana.coyote@ift.org.mx::ddce42f4-6144-41b4-bd7c-13ac909b76d5" userProvider="AD" userName="Johana Coyote Martinez"/>
      </t:Event>
      <t:Event id="{AC53737F-D7A6-466A-BE98-0B3BA29D1ED9}" time="2023-08-21T17:31:41.403Z">
        <t:Attribution userId="S::juan.bonifacio@ift.org.mx::f5576ce6-1486-4054-abc1-55fbab5e9bc8" userProvider="AD" userName="Juan Carlos Bonifacio Ramirez"/>
        <t:Anchor>
          <t:Comment id="1414273250"/>
        </t:Anchor>
        <t:SetTitle title="@Johana, eliminar esta hoja"/>
      </t:Event>
    </t:History>
  </t:Task>
  <t:Task id="{B103A665-E43D-4C74-90A8-2A7F09A5E410}">
    <t:Anchor>
      <t:Comment id="1683292462"/>
    </t:Anchor>
    <t:History>
      <t:Event id="{34B3F454-D767-4462-ABC3-34E4C6DA546F}" time="2023-08-21T17:31:59.297Z">
        <t:Attribution userId="S::juan.bonifacio@ift.org.mx::f5576ce6-1486-4054-abc1-55fbab5e9bc8" userProvider="AD" userName="Juan Carlos Bonifacio Ramirez"/>
        <t:Anchor>
          <t:Comment id="1683292462"/>
        </t:Anchor>
        <t:Create/>
      </t:Event>
      <t:Event id="{10888A09-F798-4986-ACCC-BC1D5BCBE57A}" time="2023-08-21T17:31:59.297Z">
        <t:Attribution userId="S::juan.bonifacio@ift.org.mx::f5576ce6-1486-4054-abc1-55fbab5e9bc8" userProvider="AD" userName="Juan Carlos Bonifacio Ramirez"/>
        <t:Anchor>
          <t:Comment id="1683292462"/>
        </t:Anchor>
        <t:Assign userId="S::johana.coyote@ift.org.mx::ddce42f4-6144-41b4-bd7c-13ac909b76d5" userProvider="AD" userName="Johana Coyote Martinez"/>
      </t:Event>
      <t:Event id="{9975A922-B5DC-4390-A833-A8A8C66368EB}" time="2023-08-21T17:31:59.297Z">
        <t:Attribution userId="S::juan.bonifacio@ift.org.mx::f5576ce6-1486-4054-abc1-55fbab5e9bc8" userProvider="AD" userName="Juan Carlos Bonifacio Ramirez"/>
        <t:Anchor>
          <t:Comment id="1683292462"/>
        </t:Anchor>
        <t:SetTitle title="@Johana, agregar el campo de adquiriente"/>
      </t:Event>
    </t:History>
  </t:Task>
</t:Task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Juan Carlos Bonifacio Ramirez</dc:creator>
  <keywords/>
  <dc:description/>
  <lastModifiedBy>Yoatzi Monserrat Preza Chavez</lastModifiedBy>
  <revision>17</revision>
  <dcterms:created xsi:type="dcterms:W3CDTF">2023-09-08T22:07:00.0000000Z</dcterms:created>
  <dcterms:modified xsi:type="dcterms:W3CDTF">2023-12-14T00:30:53.1974292Z</dcterms:modified>
</coreProperties>
</file>